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199" w:type="dxa"/>
        <w:tblInd w:w="-171" w:type="dxa"/>
        <w:tblLayout w:type="fixed"/>
        <w:tblCellMar>
          <w:left w:w="113" w:type="dxa"/>
          <w:right w:w="113" w:type="dxa"/>
        </w:tblCellMar>
        <w:tblLook w:val="0000" w:firstRow="0" w:lastRow="0" w:firstColumn="0" w:lastColumn="0" w:noHBand="0" w:noVBand="0"/>
      </w:tblPr>
      <w:tblGrid>
        <w:gridCol w:w="5529"/>
        <w:gridCol w:w="5670"/>
      </w:tblGrid>
      <w:tr w:rsidR="00890D77" w:rsidRPr="0038351B" w:rsidTr="00323DDF">
        <w:trPr>
          <w:trHeight w:val="266"/>
        </w:trPr>
        <w:tc>
          <w:tcPr>
            <w:tcW w:w="5529" w:type="dxa"/>
            <w:vMerge w:val="restart"/>
          </w:tcPr>
          <w:p w:rsidR="00AC3911" w:rsidRPr="00110DCD" w:rsidRDefault="00AC3911" w:rsidP="00013EDB">
            <w:pPr>
              <w:rPr>
                <w:rFonts w:ascii="Tahoma" w:hAnsi="Tahoma" w:cs="Tahoma"/>
                <w:b/>
                <w:lang w:val="it-IT"/>
              </w:rPr>
            </w:pPr>
            <w:r w:rsidRPr="00110DCD">
              <w:rPr>
                <w:rFonts w:ascii="Tahoma" w:hAnsi="Tahoma" w:cs="Tahoma"/>
                <w:b/>
                <w:lang w:val="it-IT"/>
              </w:rPr>
              <w:t xml:space="preserve">UGOVOR </w:t>
            </w:r>
            <w:r w:rsidRPr="00107B68">
              <w:rPr>
                <w:rFonts w:ascii="Tahoma" w:hAnsi="Tahoma" w:cs="Tahoma"/>
                <w:b/>
                <w:lang w:val="sr-Latn-BA"/>
              </w:rPr>
              <w:t>Z</w:t>
            </w:r>
            <w:r w:rsidRPr="00110DCD">
              <w:rPr>
                <w:rFonts w:ascii="Tahoma" w:hAnsi="Tahoma" w:cs="Tahoma"/>
                <w:b/>
                <w:lang w:val="it-IT"/>
              </w:rPr>
              <w:t>A ISPORUKU ROBE</w:t>
            </w:r>
          </w:p>
          <w:p w:rsidR="00575742" w:rsidRPr="006D54E6" w:rsidRDefault="00AC3911" w:rsidP="00013EDB">
            <w:pPr>
              <w:suppressAutoHyphens/>
              <w:snapToGrid w:val="0"/>
              <w:rPr>
                <w:rFonts w:ascii="Tahoma" w:eastAsia="Times New Roman" w:hAnsi="Tahoma" w:cs="Tahoma"/>
                <w:b/>
                <w:sz w:val="20"/>
                <w:szCs w:val="20"/>
                <w:lang w:eastAsia="ar-SA"/>
              </w:rPr>
            </w:pPr>
            <w:r w:rsidRPr="00110DCD">
              <w:rPr>
                <w:rFonts w:ascii="Tahoma" w:eastAsia="Times New Roman" w:hAnsi="Tahoma" w:cs="Tahoma"/>
                <w:b/>
                <w:szCs w:val="20"/>
                <w:lang w:val="it-IT" w:eastAsia="ar-SA"/>
              </w:rPr>
              <w:t>B</w:t>
            </w:r>
            <w:r w:rsidR="00A167E1" w:rsidRPr="00110DCD">
              <w:rPr>
                <w:rFonts w:ascii="Tahoma" w:eastAsia="Times New Roman" w:hAnsi="Tahoma" w:cs="Tahoma"/>
                <w:b/>
                <w:szCs w:val="20"/>
                <w:lang w:val="it-IT" w:eastAsia="ar-SA"/>
              </w:rPr>
              <w:t>r</w:t>
            </w:r>
            <w:r w:rsidR="00575742" w:rsidRPr="00110DCD">
              <w:rPr>
                <w:rFonts w:ascii="Tahoma" w:eastAsia="Times New Roman" w:hAnsi="Tahoma" w:cs="Tahoma"/>
                <w:b/>
                <w:szCs w:val="20"/>
                <w:lang w:val="it-IT" w:eastAsia="ar-SA"/>
              </w:rPr>
              <w:t>.</w:t>
            </w:r>
            <w:r w:rsidR="000C0D08" w:rsidRPr="00110DCD">
              <w:rPr>
                <w:rFonts w:ascii="Tahoma" w:eastAsia="Times New Roman" w:hAnsi="Tahoma" w:cs="Tahoma"/>
                <w:b/>
                <w:sz w:val="20"/>
                <w:szCs w:val="20"/>
                <w:lang w:val="it-IT" w:eastAsia="ar-SA"/>
              </w:rPr>
              <w:t xml:space="preserve"> </w:t>
            </w:r>
            <w:r w:rsidR="000247FE">
              <w:rPr>
                <w:rFonts w:ascii="Tahoma" w:eastAsia="Times New Roman" w:hAnsi="Tahoma" w:cs="Tahoma"/>
                <w:b/>
                <w:szCs w:val="20"/>
                <w:lang w:val="it-IT" w:eastAsia="ar-SA"/>
              </w:rPr>
              <w:t>D ____</w:t>
            </w:r>
            <w:r w:rsidR="005D122A">
              <w:rPr>
                <w:rFonts w:ascii="Tahoma" w:eastAsia="Times New Roman" w:hAnsi="Tahoma" w:cs="Tahoma"/>
                <w:b/>
                <w:szCs w:val="20"/>
                <w:lang w:val="it-IT" w:eastAsia="ar-SA"/>
              </w:rPr>
              <w:t>-2</w:t>
            </w:r>
            <w:r w:rsidR="00545BEA">
              <w:rPr>
                <w:rFonts w:ascii="Tahoma" w:eastAsia="Times New Roman" w:hAnsi="Tahoma" w:cs="Tahoma"/>
                <w:b/>
                <w:szCs w:val="20"/>
                <w:lang w:val="it-IT" w:eastAsia="ar-SA"/>
              </w:rPr>
              <w:t>_</w:t>
            </w:r>
          </w:p>
          <w:p w:rsidR="00575742" w:rsidRPr="00110DCD" w:rsidRDefault="00575742" w:rsidP="00013EDB">
            <w:pPr>
              <w:suppressAutoHyphens/>
              <w:snapToGrid w:val="0"/>
              <w:rPr>
                <w:rFonts w:ascii="Tahoma" w:eastAsia="Times New Roman" w:hAnsi="Tahoma" w:cs="Tahoma"/>
                <w:b/>
                <w:sz w:val="20"/>
                <w:szCs w:val="20"/>
                <w:lang w:val="it-IT" w:eastAsia="ar-SA"/>
              </w:rPr>
            </w:pPr>
          </w:p>
          <w:p w:rsidR="00AC3911" w:rsidRPr="00110DCD" w:rsidRDefault="000C0D08" w:rsidP="00013EDB">
            <w:pPr>
              <w:suppressAutoHyphens/>
              <w:snapToGrid w:val="0"/>
              <w:rPr>
                <w:rFonts w:ascii="Tahoma" w:eastAsia="Times New Roman" w:hAnsi="Tahoma" w:cs="Tahoma"/>
                <w:b/>
                <w:szCs w:val="20"/>
                <w:lang w:val="it-IT" w:eastAsia="ar-SA"/>
              </w:rPr>
            </w:pPr>
            <w:r w:rsidRPr="00110DCD">
              <w:rPr>
                <w:rFonts w:ascii="Tahoma" w:eastAsia="Times New Roman" w:hAnsi="Tahoma" w:cs="Tahoma"/>
                <w:b/>
                <w:sz w:val="20"/>
                <w:szCs w:val="20"/>
                <w:lang w:val="it-IT" w:eastAsia="ar-SA"/>
              </w:rPr>
              <w:t xml:space="preserve"> </w:t>
            </w:r>
            <w:r w:rsidR="000247FE">
              <w:rPr>
                <w:rFonts w:ascii="Tahoma" w:eastAsia="Times New Roman" w:hAnsi="Tahoma" w:cs="Tahoma"/>
                <w:b/>
                <w:szCs w:val="20"/>
                <w:lang w:val="sr-Latn-RS" w:eastAsia="ar-SA"/>
              </w:rPr>
              <w:t>__</w:t>
            </w:r>
            <w:r w:rsidR="0066248D" w:rsidRPr="00110DCD">
              <w:rPr>
                <w:rFonts w:ascii="Tahoma" w:eastAsia="Times New Roman" w:hAnsi="Tahoma" w:cs="Tahoma"/>
                <w:b/>
                <w:sz w:val="20"/>
                <w:szCs w:val="20"/>
                <w:lang w:val="it-IT" w:eastAsia="ar-SA"/>
              </w:rPr>
              <w:t>.</w:t>
            </w:r>
            <w:r w:rsidR="000247FE">
              <w:rPr>
                <w:rFonts w:ascii="Tahoma" w:eastAsia="Times New Roman" w:hAnsi="Tahoma" w:cs="Tahoma"/>
                <w:b/>
                <w:lang w:val="it-IT" w:eastAsia="ar-SA"/>
              </w:rPr>
              <w:t>__</w:t>
            </w:r>
            <w:r w:rsidR="00DF6414" w:rsidRPr="00110DCD">
              <w:rPr>
                <w:rFonts w:ascii="Tahoma" w:eastAsia="Times New Roman" w:hAnsi="Tahoma" w:cs="Tahoma"/>
                <w:b/>
                <w:sz w:val="20"/>
                <w:szCs w:val="20"/>
                <w:lang w:val="it-IT" w:eastAsia="ar-SA"/>
              </w:rPr>
              <w:t>.</w:t>
            </w:r>
            <w:r w:rsidR="005D122A">
              <w:rPr>
                <w:rFonts w:ascii="Tahoma" w:eastAsia="Times New Roman" w:hAnsi="Tahoma" w:cs="Tahoma"/>
                <w:b/>
                <w:szCs w:val="20"/>
                <w:lang w:val="it-IT" w:eastAsia="ar-SA"/>
              </w:rPr>
              <w:t>202</w:t>
            </w:r>
            <w:r w:rsidR="00545BEA">
              <w:rPr>
                <w:rFonts w:ascii="Tahoma" w:eastAsia="Times New Roman" w:hAnsi="Tahoma" w:cs="Tahoma"/>
                <w:b/>
                <w:szCs w:val="20"/>
                <w:lang w:val="it-IT" w:eastAsia="ar-SA"/>
              </w:rPr>
              <w:t>_</w:t>
            </w:r>
            <w:r w:rsidR="00DF6414" w:rsidRPr="00110DCD">
              <w:rPr>
                <w:rFonts w:ascii="Tahoma" w:eastAsia="Times New Roman" w:hAnsi="Tahoma" w:cs="Tahoma"/>
                <w:b/>
                <w:szCs w:val="20"/>
                <w:lang w:val="it-IT" w:eastAsia="ar-SA"/>
              </w:rPr>
              <w:t>.</w:t>
            </w:r>
            <w:r w:rsidR="00575742" w:rsidRPr="00110DCD">
              <w:rPr>
                <w:rFonts w:ascii="Tahoma" w:eastAsia="Times New Roman" w:hAnsi="Tahoma" w:cs="Tahoma"/>
                <w:b/>
                <w:szCs w:val="20"/>
                <w:lang w:val="it-IT" w:eastAsia="ar-SA"/>
              </w:rPr>
              <w:t xml:space="preserve"> </w:t>
            </w:r>
            <w:r w:rsidR="00A167E1" w:rsidRPr="00110DCD">
              <w:rPr>
                <w:rFonts w:ascii="Tahoma" w:eastAsia="Times New Roman" w:hAnsi="Tahoma" w:cs="Tahoma"/>
                <w:b/>
                <w:szCs w:val="20"/>
                <w:lang w:val="it-IT" w:eastAsia="ar-SA"/>
              </w:rPr>
              <w:t>godine</w:t>
            </w:r>
          </w:p>
          <w:p w:rsidR="00AC3911" w:rsidRPr="00110DCD" w:rsidRDefault="00575742" w:rsidP="00013EDB">
            <w:pPr>
              <w:suppressAutoHyphens/>
              <w:snapToGrid w:val="0"/>
              <w:rPr>
                <w:rFonts w:ascii="Tahoma" w:eastAsia="Times New Roman" w:hAnsi="Tahoma" w:cs="Tahoma"/>
                <w:sz w:val="20"/>
                <w:szCs w:val="20"/>
                <w:lang w:val="it-IT" w:eastAsia="ar-SA"/>
              </w:rPr>
            </w:pPr>
            <w:r w:rsidRPr="00110DCD">
              <w:rPr>
                <w:rFonts w:ascii="Tahoma" w:eastAsia="Times New Roman" w:hAnsi="Tahoma" w:cs="Tahoma"/>
                <w:sz w:val="20"/>
                <w:szCs w:val="20"/>
                <w:lang w:val="it-IT" w:eastAsia="ar-SA"/>
              </w:rPr>
              <w:tab/>
            </w:r>
            <w:r w:rsidRPr="00110DCD">
              <w:rPr>
                <w:rFonts w:ascii="Tahoma" w:eastAsia="Times New Roman" w:hAnsi="Tahoma" w:cs="Tahoma"/>
                <w:sz w:val="20"/>
                <w:szCs w:val="20"/>
                <w:lang w:val="it-IT" w:eastAsia="ar-SA"/>
              </w:rPr>
              <w:tab/>
            </w:r>
            <w:r w:rsidRPr="00110DCD">
              <w:rPr>
                <w:rFonts w:ascii="Tahoma" w:eastAsia="Times New Roman" w:hAnsi="Tahoma" w:cs="Tahoma"/>
                <w:sz w:val="20"/>
                <w:szCs w:val="20"/>
                <w:lang w:val="it-IT" w:eastAsia="ar-SA"/>
              </w:rPr>
              <w:tab/>
            </w:r>
          </w:p>
          <w:p w:rsidR="00575742" w:rsidRDefault="00AC3911" w:rsidP="00013EDB">
            <w:pPr>
              <w:suppressAutoHyphens/>
              <w:snapToGrid w:val="0"/>
              <w:rPr>
                <w:rFonts w:ascii="Tahoma" w:hAnsi="Tahoma" w:cs="Tahoma"/>
                <w:lang w:val="sr-Latn-BA"/>
              </w:rPr>
            </w:pPr>
            <w:r w:rsidRPr="00110DCD">
              <w:rPr>
                <w:rFonts w:ascii="Tahoma" w:eastAsia="Times New Roman" w:hAnsi="Tahoma" w:cs="Tahoma"/>
                <w:sz w:val="20"/>
                <w:szCs w:val="20"/>
                <w:lang w:val="it-IT" w:eastAsia="ar-SA"/>
              </w:rPr>
              <w:t>U</w:t>
            </w:r>
            <w:r>
              <w:rPr>
                <w:rFonts w:ascii="Tahoma" w:eastAsia="Times New Roman" w:hAnsi="Tahoma" w:cs="Tahoma"/>
                <w:sz w:val="20"/>
                <w:szCs w:val="20"/>
                <w:lang w:val="sr-Latn-RS" w:eastAsia="ar-SA"/>
              </w:rPr>
              <w:t>:</w:t>
            </w:r>
            <w:r w:rsidRPr="00110DCD">
              <w:rPr>
                <w:rFonts w:ascii="Tahoma" w:eastAsia="Times New Roman" w:hAnsi="Tahoma" w:cs="Tahoma"/>
                <w:sz w:val="20"/>
                <w:szCs w:val="20"/>
                <w:lang w:val="it-IT" w:eastAsia="ar-SA"/>
              </w:rPr>
              <w:t xml:space="preserve"> </w:t>
            </w:r>
            <w:r w:rsidR="00575742" w:rsidRPr="00110DCD">
              <w:rPr>
                <w:rFonts w:ascii="Tahoma" w:eastAsia="Times New Roman" w:hAnsi="Tahoma" w:cs="Tahoma"/>
                <w:sz w:val="20"/>
                <w:szCs w:val="20"/>
                <w:lang w:val="it-IT" w:eastAsia="ar-SA"/>
              </w:rPr>
              <w:t xml:space="preserve"> </w:t>
            </w:r>
            <w:r w:rsidR="008A76AC">
              <w:rPr>
                <w:rFonts w:ascii="Tahoma" w:hAnsi="Tahoma" w:cs="Tahoma"/>
                <w:lang w:val="sr-Latn-BA"/>
              </w:rPr>
              <w:t>Banjoj</w:t>
            </w:r>
            <w:r>
              <w:rPr>
                <w:rFonts w:ascii="Tahoma" w:hAnsi="Tahoma" w:cs="Tahoma"/>
                <w:lang w:val="sr-Latn-BA"/>
              </w:rPr>
              <w:t xml:space="preserve"> Luci</w:t>
            </w:r>
          </w:p>
          <w:p w:rsidR="00AC3911" w:rsidRPr="00110DCD" w:rsidRDefault="00AC3911" w:rsidP="00013EDB">
            <w:pPr>
              <w:suppressAutoHyphens/>
              <w:snapToGrid w:val="0"/>
              <w:rPr>
                <w:rFonts w:ascii="Tahoma" w:eastAsia="Times New Roman" w:hAnsi="Tahoma" w:cs="Tahoma"/>
                <w:sz w:val="20"/>
                <w:szCs w:val="20"/>
                <w:lang w:val="it-IT" w:eastAsia="ar-SA"/>
              </w:rPr>
            </w:pPr>
          </w:p>
          <w:p w:rsidR="000247FE" w:rsidRPr="00110DCD" w:rsidRDefault="000247FE" w:rsidP="000247FE">
            <w:pPr>
              <w:spacing w:line="276" w:lineRule="auto"/>
              <w:ind w:right="0"/>
              <w:rPr>
                <w:rFonts w:ascii="Tahoma" w:hAnsi="Tahoma" w:cs="Tahoma"/>
                <w:lang w:val="it-IT"/>
              </w:rPr>
            </w:pPr>
            <w:r w:rsidRPr="00110DCD">
              <w:rPr>
                <w:rFonts w:ascii="Tahoma" w:hAnsi="Tahoma" w:cs="Tahoma"/>
                <w:b/>
                <w:lang w:val="it-IT"/>
              </w:rPr>
              <w:t>________________________</w:t>
            </w:r>
            <w:r w:rsidRPr="00110DCD">
              <w:rPr>
                <w:rFonts w:ascii="Tahoma" w:hAnsi="Tahoma" w:cs="Tahoma"/>
                <w:lang w:val="it-IT"/>
              </w:rPr>
              <w:t>,  pravno lice,</w:t>
            </w:r>
          </w:p>
          <w:p w:rsidR="000247FE" w:rsidRPr="00110DCD" w:rsidRDefault="000247FE" w:rsidP="000247FE">
            <w:pPr>
              <w:spacing w:line="276" w:lineRule="auto"/>
              <w:ind w:right="0"/>
              <w:rPr>
                <w:rFonts w:ascii="Tahoma" w:hAnsi="Tahoma" w:cs="Tahoma"/>
                <w:lang w:val="it-IT"/>
              </w:rPr>
            </w:pPr>
            <w:r w:rsidRPr="00110DCD">
              <w:rPr>
                <w:rFonts w:ascii="Tahoma" w:hAnsi="Tahoma" w:cs="Tahoma"/>
                <w:lang w:val="it-IT"/>
              </w:rPr>
              <w:t>Registrovano u skladu sa zakonskim propisima ____________________________________,</w:t>
            </w:r>
          </w:p>
          <w:p w:rsidR="000247FE" w:rsidRPr="00110DCD" w:rsidRDefault="000247FE" w:rsidP="000247FE">
            <w:pPr>
              <w:spacing w:line="276" w:lineRule="auto"/>
              <w:ind w:right="0"/>
              <w:rPr>
                <w:rFonts w:ascii="Tahoma" w:hAnsi="Tahoma" w:cs="Tahoma"/>
                <w:lang w:val="it-IT"/>
              </w:rPr>
            </w:pPr>
            <w:r w:rsidRPr="00110DCD">
              <w:rPr>
                <w:rFonts w:ascii="Tahoma" w:hAnsi="Tahoma" w:cs="Tahoma"/>
                <w:lang w:val="it-IT"/>
              </w:rPr>
              <w:t>sa sjedištem na adresi ___________________________________________,</w:t>
            </w:r>
          </w:p>
          <w:p w:rsidR="000247FE" w:rsidRPr="00110DCD" w:rsidRDefault="000247FE" w:rsidP="000247FE">
            <w:pPr>
              <w:spacing w:line="276" w:lineRule="auto"/>
              <w:ind w:right="0"/>
              <w:rPr>
                <w:rFonts w:ascii="Tahoma" w:hAnsi="Tahoma" w:cs="Tahoma"/>
                <w:lang w:val="it-IT"/>
              </w:rPr>
            </w:pPr>
            <w:r w:rsidRPr="00110DCD">
              <w:rPr>
                <w:rFonts w:ascii="Tahoma" w:hAnsi="Tahoma" w:cs="Tahoma"/>
                <w:lang w:val="it-IT"/>
              </w:rPr>
              <w:t>zastupano po   _______________________________,</w:t>
            </w:r>
          </w:p>
          <w:p w:rsidR="000247FE" w:rsidRPr="00110DCD" w:rsidRDefault="000247FE" w:rsidP="000247FE">
            <w:pPr>
              <w:spacing w:line="276" w:lineRule="auto"/>
              <w:ind w:right="0"/>
              <w:rPr>
                <w:rFonts w:ascii="Tahoma" w:hAnsi="Tahoma" w:cs="Tahoma"/>
                <w:lang w:val="it-IT"/>
              </w:rPr>
            </w:pPr>
            <w:r w:rsidRPr="00110DCD">
              <w:rPr>
                <w:rFonts w:ascii="Tahoma" w:hAnsi="Tahoma" w:cs="Tahoma"/>
                <w:lang w:val="it-IT"/>
              </w:rPr>
              <w:t>koji postupa po osnovu ___________________________________________,</w:t>
            </w:r>
          </w:p>
          <w:p w:rsidR="000247FE" w:rsidRPr="00110DCD" w:rsidRDefault="000247FE" w:rsidP="000247FE">
            <w:pPr>
              <w:rPr>
                <w:rFonts w:ascii="Tahoma" w:hAnsi="Tahoma" w:cs="Tahoma"/>
                <w:lang w:val="it-IT"/>
              </w:rPr>
            </w:pPr>
            <w:r w:rsidRPr="00110DCD">
              <w:rPr>
                <w:rFonts w:ascii="Tahoma" w:hAnsi="Tahoma" w:cs="Tahoma"/>
                <w:lang w:val="it-IT"/>
              </w:rPr>
              <w:t xml:space="preserve"> </w:t>
            </w:r>
            <w:r w:rsidRPr="00C164FF">
              <w:rPr>
                <w:rFonts w:ascii="Tahoma" w:hAnsi="Tahoma" w:cs="Tahoma"/>
                <w:lang w:val="sr-Latn-BA"/>
              </w:rPr>
              <w:t xml:space="preserve">u daljem tekstu </w:t>
            </w:r>
            <w:r w:rsidRPr="00C164FF">
              <w:rPr>
                <w:rFonts w:ascii="Tahoma" w:hAnsi="Tahoma" w:cs="Tahoma"/>
                <w:b/>
                <w:lang w:val="sr-Latn-BA"/>
              </w:rPr>
              <w:t>“Prodavac”,</w:t>
            </w:r>
            <w:r w:rsidRPr="00C164FF">
              <w:rPr>
                <w:rFonts w:ascii="Tahoma" w:hAnsi="Tahoma" w:cs="Tahoma"/>
                <w:lang w:val="sr-Latn-BA"/>
              </w:rPr>
              <w:t xml:space="preserve"> s jedne strane</w:t>
            </w:r>
            <w:r w:rsidRPr="00110DCD">
              <w:rPr>
                <w:rFonts w:ascii="Tahoma" w:eastAsia="Times New Roman" w:hAnsi="Tahoma" w:cs="Tahoma"/>
                <w:sz w:val="20"/>
                <w:szCs w:val="20"/>
                <w:lang w:val="it-IT" w:eastAsia="ar-SA"/>
              </w:rPr>
              <w:t>,</w:t>
            </w:r>
          </w:p>
          <w:p w:rsidR="006D54E6" w:rsidRPr="00110DCD" w:rsidRDefault="006D54E6" w:rsidP="006D54E6">
            <w:pPr>
              <w:suppressAutoHyphens/>
              <w:snapToGrid w:val="0"/>
              <w:rPr>
                <w:rFonts w:ascii="Tahoma" w:eastAsia="Times New Roman" w:hAnsi="Tahoma" w:cs="Tahoma"/>
                <w:sz w:val="20"/>
                <w:szCs w:val="20"/>
                <w:lang w:val="it-IT" w:eastAsia="ar-SA"/>
              </w:rPr>
            </w:pPr>
          </w:p>
          <w:p w:rsidR="006D54E6" w:rsidRDefault="006D54E6" w:rsidP="006D54E6">
            <w:pPr>
              <w:suppressAutoHyphens/>
              <w:snapToGrid w:val="0"/>
              <w:rPr>
                <w:rFonts w:ascii="Tahoma" w:eastAsia="Times New Roman" w:hAnsi="Tahoma" w:cs="Tahoma"/>
                <w:sz w:val="20"/>
                <w:szCs w:val="20"/>
                <w:lang w:val="sr-Cyrl-RS" w:eastAsia="ar-SA"/>
              </w:rPr>
            </w:pPr>
            <w:r w:rsidRPr="00110DCD">
              <w:rPr>
                <w:rFonts w:ascii="Tahoma" w:eastAsia="Times New Roman" w:hAnsi="Tahoma" w:cs="Tahoma"/>
                <w:sz w:val="20"/>
                <w:szCs w:val="20"/>
                <w:lang w:val="it-IT" w:eastAsia="ar-SA"/>
              </w:rPr>
              <w:t>i</w:t>
            </w:r>
          </w:p>
          <w:p w:rsidR="00BC0B18" w:rsidRDefault="00BC0B18" w:rsidP="006D54E6">
            <w:pPr>
              <w:suppressAutoHyphens/>
              <w:snapToGrid w:val="0"/>
              <w:rPr>
                <w:rFonts w:ascii="Tahoma" w:eastAsia="Times New Roman" w:hAnsi="Tahoma" w:cs="Tahoma"/>
                <w:sz w:val="20"/>
                <w:szCs w:val="20"/>
                <w:lang w:val="sr-Latn-RS" w:eastAsia="ar-SA"/>
              </w:rPr>
            </w:pPr>
          </w:p>
          <w:p w:rsidR="002F567E" w:rsidRPr="00224443" w:rsidRDefault="002F567E" w:rsidP="006D54E6">
            <w:pPr>
              <w:suppressAutoHyphens/>
              <w:snapToGrid w:val="0"/>
              <w:rPr>
                <w:rFonts w:ascii="Tahoma" w:eastAsia="Times New Roman" w:hAnsi="Tahoma" w:cs="Tahoma"/>
                <w:sz w:val="20"/>
                <w:szCs w:val="20"/>
                <w:lang w:val="sr-Latn-RS" w:eastAsia="ar-SA"/>
              </w:rPr>
            </w:pPr>
          </w:p>
          <w:p w:rsidR="00641BA3" w:rsidRPr="00641BA3" w:rsidRDefault="00B67E24" w:rsidP="00641BA3">
            <w:pPr>
              <w:rPr>
                <w:rFonts w:ascii="Tahoma" w:eastAsia="Calibri" w:hAnsi="Tahoma" w:cs="Tahoma"/>
                <w:lang w:val="sr-Latn-BA"/>
              </w:rPr>
            </w:pPr>
            <w:r w:rsidRPr="00B67E24">
              <w:rPr>
                <w:rFonts w:ascii="Tahoma" w:eastAsia="Calibri" w:hAnsi="Tahoma" w:cs="Tahoma"/>
                <w:b/>
                <w:lang w:val="sr-Latn-BA"/>
              </w:rPr>
              <w:t>„</w:t>
            </w:r>
            <w:r w:rsidR="00641BA3" w:rsidRPr="00641BA3">
              <w:rPr>
                <w:rFonts w:ascii="Tahoma" w:eastAsia="Calibri" w:hAnsi="Tahoma" w:cs="Tahoma"/>
                <w:b/>
                <w:lang w:val="sr-Latn-BA"/>
              </w:rPr>
              <w:t>OPTIMA Grupa” d.o.o. Banja Luka</w:t>
            </w:r>
            <w:r w:rsidR="00641BA3" w:rsidRPr="00641BA3">
              <w:rPr>
                <w:rFonts w:ascii="Tahoma" w:eastAsia="Calibri" w:hAnsi="Tahoma" w:cs="Tahoma"/>
                <w:lang w:val="sr-Latn-BA"/>
              </w:rPr>
              <w:t xml:space="preserve">, pravno lice, registrovano u skladu sa zakonskim propisima Republike Srpske, BiH, sa sjedištem na adresi Kralja Alfonsa XIII br. 37a, 78000 Banja Luka RS, Bosna i Hercegovina, zastupano po direktoru, </w:t>
            </w:r>
            <w:r w:rsidR="00A866C6" w:rsidRPr="00A866C6">
              <w:rPr>
                <w:rFonts w:ascii="Tahoma" w:eastAsia="Calibri" w:hAnsi="Tahoma" w:cs="Tahoma"/>
                <w:lang w:val="sr-Latn-BA"/>
              </w:rPr>
              <w:t>Andrej Skladčikov</w:t>
            </w:r>
            <w:r w:rsidR="00641BA3" w:rsidRPr="00641BA3">
              <w:rPr>
                <w:rFonts w:ascii="Tahoma" w:eastAsia="Calibri" w:hAnsi="Tahoma" w:cs="Tahoma"/>
                <w:lang w:val="sr-Latn-BA"/>
              </w:rPr>
              <w:t xml:space="preserve"> koji postupa po osnovu Odluke o orga</w:t>
            </w:r>
            <w:r w:rsidR="005E1C28">
              <w:rPr>
                <w:rFonts w:ascii="Tahoma" w:eastAsia="Calibri" w:hAnsi="Tahoma" w:cs="Tahoma"/>
                <w:lang w:val="sr-Latn-BA"/>
              </w:rPr>
              <w:t>nizovanju, broj OPU-1245</w:t>
            </w:r>
            <w:r w:rsidR="00641BA3" w:rsidRPr="00641BA3">
              <w:rPr>
                <w:rFonts w:ascii="Tahoma" w:eastAsia="Calibri" w:hAnsi="Tahoma" w:cs="Tahoma"/>
                <w:lang w:val="sr-Latn-BA"/>
              </w:rPr>
              <w:t>/20</w:t>
            </w:r>
            <w:r w:rsidR="005E1C28">
              <w:rPr>
                <w:rFonts w:ascii="Tahoma" w:eastAsia="Calibri" w:hAnsi="Tahoma" w:cs="Tahoma"/>
                <w:lang w:val="sr-Latn-BA"/>
              </w:rPr>
              <w:t>21</w:t>
            </w:r>
            <w:r w:rsidR="00641BA3" w:rsidRPr="00641BA3">
              <w:rPr>
                <w:rFonts w:ascii="Tahoma" w:eastAsia="Calibri" w:hAnsi="Tahoma" w:cs="Tahoma"/>
                <w:lang w:val="sr-Latn-BA"/>
              </w:rPr>
              <w:t xml:space="preserve">, u daljem tekstu </w:t>
            </w:r>
            <w:r w:rsidRPr="00B67E24">
              <w:rPr>
                <w:rFonts w:ascii="Tahoma" w:eastAsia="Calibri" w:hAnsi="Tahoma" w:cs="Tahoma"/>
                <w:b/>
                <w:lang w:val="sr-Latn-BA"/>
              </w:rPr>
              <w:t>„</w:t>
            </w:r>
            <w:r w:rsidR="00641BA3" w:rsidRPr="00641BA3">
              <w:rPr>
                <w:rFonts w:ascii="Tahoma" w:eastAsia="Calibri" w:hAnsi="Tahoma" w:cs="Tahoma"/>
                <w:b/>
                <w:lang w:val="sr-Latn-BA"/>
              </w:rPr>
              <w:t>Kupac”,</w:t>
            </w:r>
            <w:r w:rsidR="00641BA3" w:rsidRPr="00641BA3">
              <w:rPr>
                <w:rFonts w:ascii="Tahoma" w:eastAsia="Calibri" w:hAnsi="Tahoma" w:cs="Tahoma"/>
                <w:lang w:val="sr-Latn-BA"/>
              </w:rPr>
              <w:t xml:space="preserve"> sa druge strane, </w:t>
            </w:r>
          </w:p>
          <w:p w:rsidR="00A25E8A" w:rsidRPr="00A25E8A" w:rsidRDefault="00A25E8A" w:rsidP="00A25E8A">
            <w:pPr>
              <w:spacing w:line="276" w:lineRule="auto"/>
              <w:ind w:right="-279"/>
              <w:rPr>
                <w:rFonts w:ascii="Tahoma" w:hAnsi="Tahoma" w:cs="Tahoma"/>
                <w:lang w:val="sr-Cyrl-RS"/>
              </w:rPr>
            </w:pPr>
          </w:p>
          <w:p w:rsidR="00A25E8A" w:rsidRDefault="00A25E8A" w:rsidP="00A25E8A">
            <w:pPr>
              <w:suppressAutoHyphens/>
              <w:snapToGrid w:val="0"/>
              <w:ind w:right="0"/>
              <w:jc w:val="left"/>
              <w:rPr>
                <w:rFonts w:ascii="Tahoma" w:hAnsi="Tahoma" w:cs="Tahoma"/>
                <w:lang w:val="sr-Latn-BA"/>
              </w:rPr>
            </w:pPr>
            <w:r w:rsidRPr="00A25E8A">
              <w:rPr>
                <w:rFonts w:ascii="Tahoma" w:hAnsi="Tahoma" w:cs="Tahoma"/>
                <w:lang w:val="sr-Latn-BA"/>
              </w:rPr>
              <w:t xml:space="preserve">zajednički navedeni kao </w:t>
            </w:r>
            <w:r w:rsidR="00B67E24">
              <w:rPr>
                <w:rFonts w:ascii="Tahoma" w:eastAsia="Calibri" w:hAnsi="Tahoma" w:cs="Tahoma"/>
                <w:b/>
                <w:lang w:val="sr-Latn-BA"/>
              </w:rPr>
              <w:t>„</w:t>
            </w:r>
            <w:r w:rsidRPr="00A25E8A">
              <w:rPr>
                <w:rFonts w:ascii="Tahoma" w:hAnsi="Tahoma" w:cs="Tahoma"/>
                <w:b/>
                <w:lang w:val="sr-Latn-BA"/>
              </w:rPr>
              <w:t>Strane”,</w:t>
            </w:r>
            <w:r w:rsidRPr="00A25E8A">
              <w:rPr>
                <w:rFonts w:ascii="Tahoma" w:hAnsi="Tahoma" w:cs="Tahoma"/>
                <w:lang w:val="sr-Latn-BA"/>
              </w:rPr>
              <w:t xml:space="preserve"> pojedinačno kao </w:t>
            </w:r>
            <w:r w:rsidR="00B67E24">
              <w:rPr>
                <w:rFonts w:ascii="Tahoma" w:eastAsia="Calibri" w:hAnsi="Tahoma" w:cs="Tahoma"/>
                <w:b/>
                <w:lang w:val="sr-Latn-BA"/>
              </w:rPr>
              <w:t>„</w:t>
            </w:r>
            <w:r w:rsidRPr="00A25E8A">
              <w:rPr>
                <w:rFonts w:ascii="Tahoma" w:hAnsi="Tahoma" w:cs="Tahoma"/>
                <w:b/>
                <w:lang w:val="sr-Latn-BA"/>
              </w:rPr>
              <w:t>Strana”,</w:t>
            </w:r>
            <w:r w:rsidRPr="00A25E8A">
              <w:rPr>
                <w:rFonts w:ascii="Tahoma" w:hAnsi="Tahoma" w:cs="Tahoma"/>
                <w:lang w:val="sr-Latn-BA"/>
              </w:rPr>
              <w:t xml:space="preserve"> zaključili su ovaj Ugovor kako slijedi:</w:t>
            </w:r>
          </w:p>
          <w:p w:rsidR="00924971" w:rsidRPr="00A25E8A" w:rsidRDefault="00924971" w:rsidP="00A25E8A">
            <w:pPr>
              <w:suppressAutoHyphens/>
              <w:snapToGrid w:val="0"/>
              <w:ind w:right="0"/>
              <w:jc w:val="left"/>
              <w:rPr>
                <w:rFonts w:ascii="Tahoma" w:hAnsi="Tahoma" w:cs="Tahoma"/>
                <w:lang w:val="sr-Latn-BA"/>
              </w:rPr>
            </w:pPr>
          </w:p>
          <w:p w:rsidR="00BC4B4A" w:rsidRPr="00A25E8A" w:rsidRDefault="00BC4B4A" w:rsidP="00A25E8A">
            <w:pPr>
              <w:suppressAutoHyphens/>
              <w:snapToGrid w:val="0"/>
              <w:ind w:right="0"/>
              <w:jc w:val="left"/>
              <w:rPr>
                <w:rFonts w:ascii="Tahoma" w:eastAsia="Times New Roman" w:hAnsi="Tahoma" w:cs="Tahoma"/>
                <w:sz w:val="20"/>
                <w:szCs w:val="20"/>
                <w:lang w:val="sr-Cyrl-BA" w:eastAsia="ar-SA"/>
              </w:rPr>
            </w:pPr>
          </w:p>
          <w:p w:rsidR="00A25E8A" w:rsidRPr="00A25E8A" w:rsidRDefault="00A25E8A" w:rsidP="00A25E8A">
            <w:pPr>
              <w:suppressAutoHyphens/>
              <w:snapToGrid w:val="0"/>
              <w:ind w:right="0"/>
              <w:jc w:val="left"/>
              <w:rPr>
                <w:rFonts w:ascii="Tahoma" w:eastAsia="Times New Roman" w:hAnsi="Tahoma" w:cs="Tahoma"/>
                <w:szCs w:val="20"/>
                <w:lang w:val="sr-Cyrl-BA" w:eastAsia="ar-SA"/>
              </w:rPr>
            </w:pPr>
            <w:r w:rsidRPr="00A25E8A">
              <w:rPr>
                <w:rFonts w:ascii="Tahoma" w:eastAsia="Times New Roman" w:hAnsi="Tahoma" w:cs="Tahoma"/>
                <w:szCs w:val="20"/>
                <w:lang w:val="sr-Cyrl-BA" w:eastAsia="ar-SA"/>
              </w:rPr>
              <w:t>1.</w:t>
            </w:r>
            <w:r w:rsidRPr="00A25E8A">
              <w:rPr>
                <w:rFonts w:ascii="Tahoma" w:eastAsia="Times New Roman" w:hAnsi="Tahoma" w:cs="Tahoma"/>
                <w:szCs w:val="20"/>
                <w:lang w:val="sr-Cyrl-BA" w:eastAsia="ar-SA"/>
              </w:rPr>
              <w:tab/>
            </w:r>
            <w:r w:rsidRPr="00A25E8A">
              <w:rPr>
                <w:rFonts w:ascii="Tahoma" w:eastAsia="Times New Roman" w:hAnsi="Tahoma" w:cs="Tahoma"/>
                <w:b/>
                <w:szCs w:val="20"/>
                <w:lang w:val="ru-RU" w:eastAsia="ar-SA"/>
              </w:rPr>
              <w:t>PREDMET</w:t>
            </w:r>
            <w:r w:rsidRPr="00A25E8A">
              <w:rPr>
                <w:rFonts w:ascii="Tahoma" w:eastAsia="Times New Roman" w:hAnsi="Tahoma" w:cs="Tahoma"/>
                <w:b/>
                <w:szCs w:val="20"/>
                <w:lang w:val="sr-Cyrl-BA" w:eastAsia="ar-SA"/>
              </w:rPr>
              <w:t xml:space="preserve"> </w:t>
            </w:r>
            <w:r w:rsidRPr="00A25E8A">
              <w:rPr>
                <w:rFonts w:ascii="Tahoma" w:eastAsia="Times New Roman" w:hAnsi="Tahoma" w:cs="Tahoma"/>
                <w:b/>
                <w:szCs w:val="20"/>
                <w:lang w:val="ru-RU" w:eastAsia="ar-SA"/>
              </w:rPr>
              <w:t>UGOVORA</w:t>
            </w:r>
          </w:p>
          <w:p w:rsidR="00A25E8A" w:rsidRPr="00A25E8A" w:rsidRDefault="00A25E8A" w:rsidP="00A25E8A">
            <w:pPr>
              <w:suppressAutoHyphens/>
              <w:snapToGrid w:val="0"/>
              <w:ind w:right="0"/>
              <w:jc w:val="left"/>
              <w:rPr>
                <w:rFonts w:ascii="Tahoma" w:eastAsia="Times New Roman" w:hAnsi="Tahoma" w:cs="Tahoma"/>
                <w:sz w:val="20"/>
                <w:szCs w:val="20"/>
                <w:lang w:val="sr-Cyrl-BA" w:eastAsia="ar-SA"/>
              </w:rPr>
            </w:pPr>
          </w:p>
          <w:p w:rsidR="00262BCC" w:rsidRDefault="00262BCC" w:rsidP="00262BCC">
            <w:pPr>
              <w:suppressAutoHyphens/>
              <w:snapToGrid w:val="0"/>
              <w:ind w:right="0"/>
              <w:rPr>
                <w:rFonts w:ascii="Tahoma" w:eastAsia="Times New Roman" w:hAnsi="Tahoma" w:cs="Tahoma"/>
                <w:szCs w:val="20"/>
                <w:lang w:val="sr-Cyrl-BA" w:eastAsia="ar-SA"/>
              </w:rPr>
            </w:pPr>
            <w:r w:rsidRPr="00262BCC">
              <w:rPr>
                <w:rFonts w:ascii="Tahoma" w:eastAsia="Times New Roman" w:hAnsi="Tahoma" w:cs="Tahoma"/>
                <w:lang w:val="sr-Cyrl-BA" w:eastAsia="ar-SA"/>
              </w:rPr>
              <w:t>1.1.</w:t>
            </w:r>
            <w:r w:rsidRPr="00262BCC">
              <w:rPr>
                <w:rFonts w:ascii="Tahoma" w:eastAsia="Times New Roman" w:hAnsi="Tahoma" w:cs="Tahoma"/>
                <w:sz w:val="20"/>
                <w:szCs w:val="20"/>
                <w:lang w:val="sr-Cyrl-BA" w:eastAsia="ar-SA"/>
              </w:rPr>
              <w:tab/>
            </w:r>
            <w:r w:rsidRPr="00262BCC">
              <w:rPr>
                <w:rFonts w:ascii="Tahoma" w:eastAsia="Times New Roman" w:hAnsi="Tahoma" w:cs="Tahoma"/>
                <w:szCs w:val="20"/>
                <w:lang w:val="ru-RU" w:eastAsia="ar-SA"/>
              </w:rPr>
              <w:t>Predmet</w:t>
            </w:r>
            <w:r w:rsidRPr="00262BCC">
              <w:rPr>
                <w:rFonts w:ascii="Tahoma" w:eastAsia="Times New Roman" w:hAnsi="Tahoma" w:cs="Tahoma"/>
                <w:szCs w:val="20"/>
                <w:lang w:val="sr-Cyrl-BA" w:eastAsia="ar-SA"/>
              </w:rPr>
              <w:t xml:space="preserve"> </w:t>
            </w:r>
            <w:r w:rsidRPr="00262BCC">
              <w:rPr>
                <w:rFonts w:ascii="Tahoma" w:eastAsia="Times New Roman" w:hAnsi="Tahoma" w:cs="Tahoma"/>
                <w:szCs w:val="20"/>
                <w:lang w:val="ru-RU" w:eastAsia="ar-SA"/>
              </w:rPr>
              <w:t>ovog</w:t>
            </w:r>
            <w:r w:rsidRPr="00262BCC">
              <w:rPr>
                <w:rFonts w:ascii="Tahoma" w:eastAsia="Times New Roman" w:hAnsi="Tahoma" w:cs="Tahoma"/>
                <w:szCs w:val="20"/>
                <w:lang w:val="sr-Cyrl-BA" w:eastAsia="ar-SA"/>
              </w:rPr>
              <w:t xml:space="preserve"> </w:t>
            </w:r>
            <w:r w:rsidRPr="00262BCC">
              <w:rPr>
                <w:rFonts w:ascii="Tahoma" w:eastAsia="Times New Roman" w:hAnsi="Tahoma" w:cs="Tahoma"/>
                <w:szCs w:val="20"/>
                <w:lang w:val="ru-RU" w:eastAsia="ar-SA"/>
              </w:rPr>
              <w:t>Ugovora</w:t>
            </w:r>
            <w:r w:rsidRPr="00262BCC">
              <w:rPr>
                <w:rFonts w:ascii="Tahoma" w:eastAsia="Times New Roman" w:hAnsi="Tahoma" w:cs="Tahoma"/>
                <w:szCs w:val="20"/>
                <w:lang w:val="sr-Cyrl-BA" w:eastAsia="ar-SA"/>
              </w:rPr>
              <w:t xml:space="preserve"> </w:t>
            </w:r>
            <w:r w:rsidRPr="00262BCC">
              <w:rPr>
                <w:rFonts w:ascii="Tahoma" w:eastAsia="Times New Roman" w:hAnsi="Tahoma" w:cs="Tahoma"/>
                <w:szCs w:val="20"/>
                <w:lang w:val="ru-RU" w:eastAsia="ar-SA"/>
              </w:rPr>
              <w:t>je</w:t>
            </w:r>
            <w:r w:rsidRPr="00262BCC">
              <w:rPr>
                <w:rFonts w:ascii="Tahoma" w:eastAsia="Times New Roman" w:hAnsi="Tahoma" w:cs="Tahoma"/>
                <w:szCs w:val="20"/>
                <w:lang w:val="sr-Cyrl-BA" w:eastAsia="ar-SA"/>
              </w:rPr>
              <w:t xml:space="preserve"> </w:t>
            </w:r>
            <w:r w:rsidRPr="00262BCC">
              <w:rPr>
                <w:rFonts w:ascii="Tahoma" w:eastAsia="Times New Roman" w:hAnsi="Tahoma" w:cs="Tahoma"/>
                <w:szCs w:val="20"/>
                <w:lang w:val="ru-RU" w:eastAsia="ar-SA"/>
              </w:rPr>
              <w:t>kupoprodaja</w:t>
            </w:r>
            <w:r w:rsidRPr="00262BCC">
              <w:rPr>
                <w:rFonts w:ascii="Tahoma" w:hAnsi="Tahoma" w:cs="Tahoma"/>
                <w:szCs w:val="20"/>
                <w:lang w:val="sr-Latn-BA"/>
              </w:rPr>
              <w:t xml:space="preserve"> _____________</w:t>
            </w:r>
            <w:r w:rsidRPr="00262BCC">
              <w:rPr>
                <w:rFonts w:ascii="Tahoma" w:eastAsia="Times New Roman" w:hAnsi="Tahoma" w:cs="Tahoma"/>
                <w:szCs w:val="20"/>
                <w:lang w:val="sr-Cyrl-BA" w:eastAsia="ar-SA"/>
              </w:rPr>
              <w:t xml:space="preserve">, </w:t>
            </w:r>
            <w:r w:rsidRPr="00262BCC">
              <w:rPr>
                <w:rFonts w:ascii="Tahoma" w:eastAsia="Times New Roman" w:hAnsi="Tahoma" w:cs="Tahoma"/>
                <w:szCs w:val="20"/>
                <w:lang w:val="ru-RU" w:eastAsia="ar-SA"/>
              </w:rPr>
              <w:t>u</w:t>
            </w:r>
            <w:r w:rsidRPr="00262BCC">
              <w:rPr>
                <w:rFonts w:ascii="Tahoma" w:eastAsia="Times New Roman" w:hAnsi="Tahoma" w:cs="Tahoma"/>
                <w:szCs w:val="20"/>
                <w:lang w:val="sr-Cyrl-BA" w:eastAsia="ar-SA"/>
              </w:rPr>
              <w:t xml:space="preserve"> </w:t>
            </w:r>
            <w:r w:rsidRPr="00262BCC">
              <w:rPr>
                <w:rFonts w:ascii="Tahoma" w:eastAsia="Times New Roman" w:hAnsi="Tahoma" w:cs="Tahoma"/>
                <w:lang w:val="ru-RU" w:eastAsia="ar-SA"/>
              </w:rPr>
              <w:t>daljem</w:t>
            </w:r>
            <w:r w:rsidRPr="00262BCC">
              <w:rPr>
                <w:rFonts w:ascii="Tahoma" w:eastAsia="Times New Roman" w:hAnsi="Tahoma" w:cs="Tahoma"/>
                <w:lang w:val="sr-Cyrl-BA" w:eastAsia="ar-SA"/>
              </w:rPr>
              <w:t xml:space="preserve"> </w:t>
            </w:r>
            <w:r w:rsidRPr="00262BCC">
              <w:rPr>
                <w:rFonts w:ascii="Tahoma" w:eastAsia="Times New Roman" w:hAnsi="Tahoma" w:cs="Tahoma"/>
                <w:lang w:val="ru-RU" w:eastAsia="ar-SA"/>
              </w:rPr>
              <w:t>tekstu</w:t>
            </w:r>
            <w:r w:rsidRPr="00262BCC">
              <w:rPr>
                <w:rFonts w:ascii="Tahoma" w:eastAsia="Times New Roman" w:hAnsi="Tahoma" w:cs="Tahoma"/>
                <w:lang w:val="sr-Cyrl-BA" w:eastAsia="ar-SA"/>
              </w:rPr>
              <w:t xml:space="preserve"> „</w:t>
            </w:r>
            <w:r w:rsidRPr="00262BCC">
              <w:rPr>
                <w:rFonts w:ascii="Tahoma" w:eastAsia="Times New Roman" w:hAnsi="Tahoma" w:cs="Tahoma"/>
                <w:lang w:val="ru-RU" w:eastAsia="ar-SA"/>
              </w:rPr>
              <w:t>Roba</w:t>
            </w:r>
            <w:r w:rsidRPr="00262BCC">
              <w:rPr>
                <w:rFonts w:ascii="Tahoma" w:eastAsia="Times New Roman" w:hAnsi="Tahoma" w:cs="Tahoma"/>
                <w:lang w:val="sr-Cyrl-BA" w:eastAsia="ar-SA"/>
              </w:rPr>
              <w:t xml:space="preserve">“, </w:t>
            </w:r>
            <w:r w:rsidRPr="00262BCC">
              <w:rPr>
                <w:rFonts w:ascii="Tahoma" w:eastAsia="Times New Roman" w:hAnsi="Tahoma" w:cs="Tahoma"/>
                <w:lang w:val="sr-Latn-RS" w:eastAsia="ar-SA"/>
              </w:rPr>
              <w:t xml:space="preserve">prema </w:t>
            </w:r>
            <w:r w:rsidRPr="00262BCC">
              <w:rPr>
                <w:rFonts w:ascii="Tahoma" w:hAnsi="Tahoma" w:cs="Tahoma"/>
                <w:lang w:val="hr-HR"/>
              </w:rPr>
              <w:t>karakteristikama,  kvalitetu, jedinici mjere, cijenama i</w:t>
            </w:r>
            <w:r w:rsidRPr="00262BCC">
              <w:rPr>
                <w:rFonts w:ascii="Tahoma" w:eastAsia="Times New Roman" w:hAnsi="Tahoma" w:cs="Tahoma"/>
                <w:lang w:val="sr-Cyrl-BA" w:eastAsia="ar-SA"/>
              </w:rPr>
              <w:t xml:space="preserve">  </w:t>
            </w:r>
            <w:r w:rsidRPr="00262BCC">
              <w:rPr>
                <w:rFonts w:ascii="Tahoma" w:eastAsia="Times New Roman" w:hAnsi="Tahoma" w:cs="Tahoma"/>
                <w:lang w:val="ru-RU" w:eastAsia="ar-SA"/>
              </w:rPr>
              <w:t>koli</w:t>
            </w:r>
            <w:r w:rsidRPr="00262BCC">
              <w:rPr>
                <w:rFonts w:ascii="Tahoma" w:eastAsia="Times New Roman" w:hAnsi="Tahoma" w:cs="Tahoma"/>
                <w:lang w:val="sr-Cyrl-BA" w:eastAsia="ar-SA"/>
              </w:rPr>
              <w:t>č</w:t>
            </w:r>
            <w:r w:rsidRPr="00262BCC">
              <w:rPr>
                <w:rFonts w:ascii="Tahoma" w:eastAsia="Times New Roman" w:hAnsi="Tahoma" w:cs="Tahoma"/>
                <w:lang w:val="ru-RU" w:eastAsia="ar-SA"/>
              </w:rPr>
              <w:t>inom</w:t>
            </w:r>
            <w:r w:rsidRPr="00262BCC">
              <w:rPr>
                <w:rFonts w:ascii="Tahoma" w:eastAsia="Times New Roman" w:hAnsi="Tahoma" w:cs="Tahoma"/>
                <w:lang w:val="sr-Cyrl-BA" w:eastAsia="ar-SA"/>
              </w:rPr>
              <w:t xml:space="preserve"> </w:t>
            </w:r>
            <w:r w:rsidRPr="00262BCC">
              <w:rPr>
                <w:rFonts w:ascii="Tahoma" w:eastAsia="Times New Roman" w:hAnsi="Tahoma" w:cs="Tahoma"/>
                <w:lang w:val="ru-RU" w:eastAsia="ar-SA"/>
              </w:rPr>
              <w:t>prema</w:t>
            </w:r>
            <w:r w:rsidRPr="00262BCC">
              <w:rPr>
                <w:rFonts w:ascii="Tahoma" w:eastAsia="Times New Roman" w:hAnsi="Tahoma" w:cs="Tahoma"/>
                <w:lang w:val="sr-Cyrl-BA" w:eastAsia="ar-SA"/>
              </w:rPr>
              <w:t xml:space="preserve"> </w:t>
            </w:r>
            <w:r w:rsidRPr="00262BCC">
              <w:rPr>
                <w:rFonts w:ascii="Tahoma" w:eastAsia="Times New Roman" w:hAnsi="Tahoma" w:cs="Tahoma"/>
                <w:lang w:val="ru-RU" w:eastAsia="ar-SA"/>
              </w:rPr>
              <w:t>Specifikaciji</w:t>
            </w:r>
            <w:r w:rsidRPr="00262BCC">
              <w:rPr>
                <w:rFonts w:ascii="Tahoma" w:eastAsia="Times New Roman" w:hAnsi="Tahoma" w:cs="Tahoma"/>
                <w:szCs w:val="20"/>
                <w:lang w:val="sr-Cyrl-BA" w:eastAsia="ar-SA"/>
              </w:rPr>
              <w:t xml:space="preserve"> </w:t>
            </w:r>
            <w:r w:rsidRPr="00262BCC">
              <w:rPr>
                <w:rFonts w:ascii="Tahoma" w:eastAsia="Times New Roman" w:hAnsi="Tahoma" w:cs="Tahoma"/>
                <w:szCs w:val="20"/>
                <w:lang w:val="ru-RU" w:eastAsia="ar-SA"/>
              </w:rPr>
              <w:t>Robe</w:t>
            </w:r>
            <w:r w:rsidRPr="00262BCC">
              <w:rPr>
                <w:rFonts w:ascii="Tahoma" w:eastAsia="Times New Roman" w:hAnsi="Tahoma" w:cs="Tahoma"/>
                <w:szCs w:val="20"/>
                <w:lang w:val="sr-Cyrl-BA" w:eastAsia="ar-SA"/>
              </w:rPr>
              <w:t xml:space="preserve">, </w:t>
            </w:r>
            <w:r w:rsidRPr="00262BCC">
              <w:rPr>
                <w:rFonts w:ascii="Tahoma" w:eastAsia="Times New Roman" w:hAnsi="Tahoma" w:cs="Tahoma"/>
                <w:szCs w:val="20"/>
                <w:lang w:val="sr-Latn-BA" w:eastAsia="ar-SA"/>
              </w:rPr>
              <w:t>koja</w:t>
            </w:r>
            <w:r w:rsidRPr="00262BCC">
              <w:rPr>
                <w:rFonts w:ascii="Tahoma" w:eastAsia="Times New Roman" w:hAnsi="Tahoma" w:cs="Tahoma"/>
                <w:szCs w:val="20"/>
                <w:lang w:val="sr-Cyrl-BA" w:eastAsia="ar-SA"/>
              </w:rPr>
              <w:t xml:space="preserve"> </w:t>
            </w:r>
            <w:r w:rsidRPr="00262BCC">
              <w:rPr>
                <w:rFonts w:ascii="Tahoma" w:eastAsia="Times New Roman" w:hAnsi="Tahoma" w:cs="Tahoma"/>
                <w:szCs w:val="20"/>
                <w:lang w:val="sr-Latn-BA" w:eastAsia="ar-SA"/>
              </w:rPr>
              <w:t>je</w:t>
            </w:r>
            <w:r w:rsidRPr="00262BCC">
              <w:rPr>
                <w:rFonts w:ascii="Tahoma" w:eastAsia="Times New Roman" w:hAnsi="Tahoma" w:cs="Tahoma"/>
                <w:szCs w:val="20"/>
                <w:lang w:val="sr-Cyrl-BA" w:eastAsia="ar-SA"/>
              </w:rPr>
              <w:t xml:space="preserve"> </w:t>
            </w:r>
            <w:r w:rsidRPr="00262BCC">
              <w:rPr>
                <w:rFonts w:ascii="Tahoma" w:eastAsia="Times New Roman" w:hAnsi="Tahoma" w:cs="Tahoma"/>
                <w:szCs w:val="20"/>
                <w:lang w:val="sr-Latn-BA" w:eastAsia="ar-SA"/>
              </w:rPr>
              <w:t>u</w:t>
            </w:r>
            <w:r w:rsidRPr="00262BCC">
              <w:rPr>
                <w:rFonts w:ascii="Tahoma" w:eastAsia="Times New Roman" w:hAnsi="Tahoma" w:cs="Tahoma"/>
                <w:szCs w:val="20"/>
                <w:lang w:val="sr-Cyrl-BA" w:eastAsia="ar-SA"/>
              </w:rPr>
              <w:t xml:space="preserve"> </w:t>
            </w:r>
            <w:r w:rsidRPr="00262BCC">
              <w:rPr>
                <w:rFonts w:ascii="Tahoma" w:eastAsia="Times New Roman" w:hAnsi="Tahoma" w:cs="Tahoma"/>
                <w:szCs w:val="20"/>
                <w:lang w:val="sr-Latn-BA" w:eastAsia="ar-SA"/>
              </w:rPr>
              <w:t>prilogu</w:t>
            </w:r>
            <w:r w:rsidRPr="00262BCC">
              <w:rPr>
                <w:rFonts w:ascii="Tahoma" w:eastAsia="Times New Roman" w:hAnsi="Tahoma" w:cs="Tahoma"/>
                <w:szCs w:val="20"/>
                <w:lang w:val="sr-Cyrl-BA" w:eastAsia="ar-SA"/>
              </w:rPr>
              <w:t xml:space="preserve"> </w:t>
            </w:r>
            <w:r w:rsidRPr="00262BCC">
              <w:rPr>
                <w:rFonts w:ascii="Tahoma" w:eastAsia="Times New Roman" w:hAnsi="Tahoma" w:cs="Tahoma"/>
                <w:szCs w:val="20"/>
                <w:lang w:val="sr-Latn-BA" w:eastAsia="ar-SA"/>
              </w:rPr>
              <w:t>ovog</w:t>
            </w:r>
            <w:r w:rsidRPr="00262BCC">
              <w:rPr>
                <w:rFonts w:ascii="Tahoma" w:eastAsia="Times New Roman" w:hAnsi="Tahoma" w:cs="Tahoma"/>
                <w:szCs w:val="20"/>
                <w:lang w:val="sr-Cyrl-BA" w:eastAsia="ar-SA"/>
              </w:rPr>
              <w:t xml:space="preserve"> </w:t>
            </w:r>
            <w:r w:rsidRPr="00262BCC">
              <w:rPr>
                <w:rFonts w:ascii="Tahoma" w:eastAsia="Times New Roman" w:hAnsi="Tahoma" w:cs="Tahoma"/>
                <w:szCs w:val="20"/>
                <w:lang w:val="sr-Latn-BA" w:eastAsia="ar-SA"/>
              </w:rPr>
              <w:t>Ugovora</w:t>
            </w:r>
            <w:r w:rsidRPr="00262BCC">
              <w:rPr>
                <w:rFonts w:ascii="Tahoma" w:eastAsia="Times New Roman" w:hAnsi="Tahoma" w:cs="Tahoma"/>
                <w:szCs w:val="20"/>
                <w:lang w:val="sr-Cyrl-BA" w:eastAsia="ar-SA"/>
              </w:rPr>
              <w:t xml:space="preserve"> (</w:t>
            </w:r>
            <w:r w:rsidRPr="00262BCC">
              <w:rPr>
                <w:rFonts w:ascii="Tahoma" w:eastAsia="Times New Roman" w:hAnsi="Tahoma" w:cs="Tahoma"/>
                <w:szCs w:val="20"/>
                <w:lang w:val="sr-Latn-BA" w:eastAsia="ar-SA"/>
              </w:rPr>
              <w:t>Prilog</w:t>
            </w:r>
            <w:r w:rsidRPr="00262BCC">
              <w:rPr>
                <w:rFonts w:ascii="Tahoma" w:eastAsia="Times New Roman" w:hAnsi="Tahoma" w:cs="Tahoma"/>
                <w:szCs w:val="20"/>
                <w:lang w:val="sr-Cyrl-BA" w:eastAsia="ar-SA"/>
              </w:rPr>
              <w:t xml:space="preserve"> </w:t>
            </w:r>
            <w:r w:rsidRPr="00262BCC">
              <w:rPr>
                <w:rFonts w:ascii="Tahoma" w:eastAsia="Times New Roman" w:hAnsi="Tahoma" w:cs="Tahoma"/>
                <w:szCs w:val="20"/>
                <w:lang w:val="sr-Latn-BA" w:eastAsia="ar-SA"/>
              </w:rPr>
              <w:t>br</w:t>
            </w:r>
            <w:r w:rsidRPr="00262BCC">
              <w:rPr>
                <w:rFonts w:ascii="Tahoma" w:eastAsia="Times New Roman" w:hAnsi="Tahoma" w:cs="Tahoma"/>
                <w:szCs w:val="20"/>
                <w:lang w:val="sr-Cyrl-BA" w:eastAsia="ar-SA"/>
              </w:rPr>
              <w:t xml:space="preserve">. 1), </w:t>
            </w:r>
            <w:r w:rsidRPr="00262BCC">
              <w:rPr>
                <w:rFonts w:ascii="Tahoma" w:eastAsia="Times New Roman" w:hAnsi="Tahoma" w:cs="Tahoma"/>
                <w:szCs w:val="20"/>
                <w:lang w:val="sr-Latn-BA" w:eastAsia="ar-SA"/>
              </w:rPr>
              <w:t>i</w:t>
            </w:r>
            <w:r w:rsidRPr="00262BCC">
              <w:rPr>
                <w:rFonts w:ascii="Tahoma" w:eastAsia="Times New Roman" w:hAnsi="Tahoma" w:cs="Tahoma"/>
                <w:szCs w:val="20"/>
                <w:lang w:val="sr-Cyrl-BA" w:eastAsia="ar-SA"/>
              </w:rPr>
              <w:t xml:space="preserve"> </w:t>
            </w:r>
            <w:r w:rsidRPr="00262BCC">
              <w:rPr>
                <w:rFonts w:ascii="Tahoma" w:eastAsia="Times New Roman" w:hAnsi="Tahoma" w:cs="Tahoma"/>
                <w:szCs w:val="20"/>
                <w:lang w:val="sr-Latn-BA" w:eastAsia="ar-SA"/>
              </w:rPr>
              <w:t>koja</w:t>
            </w:r>
            <w:r w:rsidRPr="00262BCC">
              <w:rPr>
                <w:rFonts w:ascii="Tahoma" w:eastAsia="Times New Roman" w:hAnsi="Tahoma" w:cs="Tahoma"/>
                <w:szCs w:val="20"/>
                <w:lang w:val="sr-Cyrl-BA" w:eastAsia="ar-SA"/>
              </w:rPr>
              <w:t xml:space="preserve"> č</w:t>
            </w:r>
            <w:r w:rsidRPr="00262BCC">
              <w:rPr>
                <w:rFonts w:ascii="Tahoma" w:eastAsia="Times New Roman" w:hAnsi="Tahoma" w:cs="Tahoma"/>
                <w:szCs w:val="20"/>
                <w:lang w:val="sr-Latn-BA" w:eastAsia="ar-SA"/>
              </w:rPr>
              <w:t>ini</w:t>
            </w:r>
            <w:r w:rsidRPr="00262BCC">
              <w:rPr>
                <w:rFonts w:ascii="Tahoma" w:eastAsia="Times New Roman" w:hAnsi="Tahoma" w:cs="Tahoma"/>
                <w:szCs w:val="20"/>
                <w:lang w:val="sr-Cyrl-BA" w:eastAsia="ar-SA"/>
              </w:rPr>
              <w:t xml:space="preserve"> </w:t>
            </w:r>
            <w:r w:rsidRPr="00262BCC">
              <w:rPr>
                <w:rFonts w:ascii="Tahoma" w:eastAsia="Times New Roman" w:hAnsi="Tahoma" w:cs="Tahoma"/>
                <w:szCs w:val="20"/>
                <w:lang w:val="sr-Latn-BA" w:eastAsia="ar-SA"/>
              </w:rPr>
              <w:t>njegov</w:t>
            </w:r>
            <w:r w:rsidRPr="00262BCC">
              <w:rPr>
                <w:rFonts w:ascii="Tahoma" w:eastAsia="Times New Roman" w:hAnsi="Tahoma" w:cs="Tahoma"/>
                <w:szCs w:val="20"/>
                <w:lang w:val="sr-Cyrl-BA" w:eastAsia="ar-SA"/>
              </w:rPr>
              <w:t xml:space="preserve"> </w:t>
            </w:r>
            <w:r w:rsidRPr="00262BCC">
              <w:rPr>
                <w:rFonts w:ascii="Tahoma" w:eastAsia="Times New Roman" w:hAnsi="Tahoma" w:cs="Tahoma"/>
                <w:szCs w:val="20"/>
                <w:lang w:val="sr-Latn-BA" w:eastAsia="ar-SA"/>
              </w:rPr>
              <w:t>sastavni</w:t>
            </w:r>
            <w:r w:rsidRPr="00262BCC">
              <w:rPr>
                <w:rFonts w:ascii="Tahoma" w:eastAsia="Times New Roman" w:hAnsi="Tahoma" w:cs="Tahoma"/>
                <w:szCs w:val="20"/>
                <w:lang w:val="sr-Cyrl-BA" w:eastAsia="ar-SA"/>
              </w:rPr>
              <w:t xml:space="preserve"> </w:t>
            </w:r>
            <w:r w:rsidRPr="00262BCC">
              <w:rPr>
                <w:rFonts w:ascii="Tahoma" w:eastAsia="Times New Roman" w:hAnsi="Tahoma" w:cs="Tahoma"/>
                <w:szCs w:val="20"/>
                <w:lang w:val="sr-Latn-BA" w:eastAsia="ar-SA"/>
              </w:rPr>
              <w:t>dio</w:t>
            </w:r>
            <w:r w:rsidRPr="00262BCC">
              <w:rPr>
                <w:rFonts w:ascii="Tahoma" w:eastAsia="Times New Roman" w:hAnsi="Tahoma" w:cs="Tahoma"/>
                <w:szCs w:val="20"/>
                <w:lang w:val="sr-Cyrl-BA" w:eastAsia="ar-SA"/>
              </w:rPr>
              <w:t xml:space="preserve">, </w:t>
            </w:r>
            <w:r w:rsidRPr="00262BCC">
              <w:rPr>
                <w:rFonts w:ascii="Tahoma" w:eastAsia="Times New Roman" w:hAnsi="Tahoma" w:cs="Tahoma"/>
                <w:szCs w:val="20"/>
                <w:lang w:val="sr-Latn-RS" w:eastAsia="ar-SA"/>
              </w:rPr>
              <w:t xml:space="preserve">na paritetu </w:t>
            </w:r>
            <w:r w:rsidRPr="00262BCC">
              <w:rPr>
                <w:rFonts w:ascii="Tahoma" w:eastAsia="Times New Roman" w:hAnsi="Tahoma" w:cs="Tahoma"/>
                <w:szCs w:val="20"/>
                <w:lang w:val="sr-Latn-BA" w:eastAsia="ar-SA"/>
              </w:rPr>
              <w:t>DAP</w:t>
            </w:r>
            <w:r w:rsidRPr="00262BCC">
              <w:rPr>
                <w:rFonts w:ascii="Tahoma" w:eastAsia="Times New Roman" w:hAnsi="Tahoma" w:cs="Tahoma"/>
                <w:szCs w:val="20"/>
                <w:lang w:val="sr-Latn-RS" w:eastAsia="ar-SA"/>
              </w:rPr>
              <w:t xml:space="preserve"> </w:t>
            </w:r>
            <w:r w:rsidRPr="00262BCC">
              <w:rPr>
                <w:rFonts w:ascii="Tahoma" w:hAnsi="Tahoma" w:cs="Tahoma"/>
                <w:szCs w:val="20"/>
                <w:lang w:val="sr-Latn-BA"/>
              </w:rPr>
              <w:t xml:space="preserve">Modriča – </w:t>
            </w:r>
            <w:r w:rsidRPr="00262BCC">
              <w:rPr>
                <w:rFonts w:ascii="Tahoma" w:hAnsi="Tahoma" w:cs="Tahoma"/>
                <w:szCs w:val="20"/>
                <w:lang w:val="sr-Cyrl-RS"/>
              </w:rPr>
              <w:t>„</w:t>
            </w:r>
            <w:r w:rsidRPr="00262BCC">
              <w:rPr>
                <w:rFonts w:ascii="Tahoma" w:hAnsi="Tahoma" w:cs="Tahoma"/>
                <w:szCs w:val="20"/>
                <w:lang w:val="sr-Latn-BA"/>
              </w:rPr>
              <w:t>Rafinerija ulja Modriča</w:t>
            </w:r>
            <w:r w:rsidRPr="00262BCC">
              <w:rPr>
                <w:rFonts w:ascii="Tahoma" w:hAnsi="Tahoma" w:cs="Tahoma"/>
                <w:szCs w:val="20"/>
                <w:lang w:val="sr-Cyrl-RS"/>
              </w:rPr>
              <w:t>“ а.</w:t>
            </w:r>
            <w:r w:rsidRPr="00262BCC">
              <w:rPr>
                <w:rFonts w:ascii="Tahoma" w:hAnsi="Tahoma" w:cs="Tahoma"/>
                <w:szCs w:val="20"/>
                <w:lang w:val="sr-Latn-RS"/>
              </w:rPr>
              <w:t>d. Modriča</w:t>
            </w:r>
            <w:r w:rsidRPr="00262BCC">
              <w:rPr>
                <w:rFonts w:ascii="Tahoma" w:hAnsi="Tahoma" w:cs="Tahoma"/>
                <w:szCs w:val="20"/>
                <w:lang w:val="sr-Latn-BA"/>
              </w:rPr>
              <w:t>, Stepe Stepanovica 49, Modriča, RS, BiH</w:t>
            </w:r>
            <w:r w:rsidRPr="00262BCC">
              <w:rPr>
                <w:rFonts w:ascii="Tahoma" w:eastAsia="Times New Roman" w:hAnsi="Tahoma" w:cs="Tahoma"/>
                <w:szCs w:val="20"/>
                <w:lang w:val="sr-Cyrl-BA" w:eastAsia="ar-SA"/>
              </w:rPr>
              <w:t xml:space="preserve"> (</w:t>
            </w:r>
            <w:r w:rsidRPr="00262BCC">
              <w:rPr>
                <w:rFonts w:ascii="Tahoma" w:eastAsia="Times New Roman" w:hAnsi="Tahoma" w:cs="Tahoma"/>
                <w:szCs w:val="20"/>
                <w:lang w:val="sr-Latn-BA" w:eastAsia="ar-SA"/>
              </w:rPr>
              <w:t>Inkoterms</w:t>
            </w:r>
            <w:r w:rsidRPr="00262BCC">
              <w:rPr>
                <w:rFonts w:ascii="Tahoma" w:eastAsia="Times New Roman" w:hAnsi="Tahoma" w:cs="Tahoma"/>
                <w:szCs w:val="20"/>
                <w:lang w:val="sr-Cyrl-BA" w:eastAsia="ar-SA"/>
              </w:rPr>
              <w:t xml:space="preserve"> 2010).</w:t>
            </w:r>
          </w:p>
          <w:p w:rsidR="00262BCC" w:rsidRPr="00262BCC" w:rsidRDefault="00262BCC" w:rsidP="00262BCC">
            <w:pPr>
              <w:suppressAutoHyphens/>
              <w:snapToGrid w:val="0"/>
              <w:ind w:right="0"/>
              <w:rPr>
                <w:rFonts w:ascii="Tahoma" w:eastAsia="Times New Roman" w:hAnsi="Tahoma" w:cs="Tahoma"/>
                <w:szCs w:val="20"/>
                <w:lang w:val="sr-Cyrl-BA" w:eastAsia="ar-SA"/>
              </w:rPr>
            </w:pPr>
          </w:p>
          <w:p w:rsidR="00A25E8A" w:rsidRPr="00A25E8A" w:rsidRDefault="00A25E8A" w:rsidP="00A25E8A">
            <w:pPr>
              <w:suppressAutoHyphens/>
              <w:snapToGrid w:val="0"/>
              <w:ind w:right="0"/>
              <w:jc w:val="left"/>
              <w:rPr>
                <w:rFonts w:ascii="Tahoma" w:eastAsia="Times New Roman" w:hAnsi="Tahoma" w:cs="Tahoma"/>
                <w:b/>
                <w:szCs w:val="20"/>
                <w:lang w:val="sr-Cyrl-BA" w:eastAsia="ar-SA"/>
              </w:rPr>
            </w:pPr>
            <w:r w:rsidRPr="00A25E8A">
              <w:rPr>
                <w:rFonts w:ascii="Tahoma" w:eastAsia="Times New Roman" w:hAnsi="Tahoma" w:cs="Tahoma"/>
                <w:b/>
                <w:szCs w:val="20"/>
                <w:lang w:val="sr-Cyrl-BA" w:eastAsia="ar-SA"/>
              </w:rPr>
              <w:t>2.</w:t>
            </w:r>
            <w:r w:rsidRPr="00A25E8A">
              <w:rPr>
                <w:rFonts w:ascii="Tahoma" w:eastAsia="Times New Roman" w:hAnsi="Tahoma" w:cs="Tahoma"/>
                <w:b/>
                <w:szCs w:val="20"/>
                <w:lang w:val="sr-Cyrl-BA" w:eastAsia="ar-SA"/>
              </w:rPr>
              <w:tab/>
            </w:r>
            <w:r w:rsidRPr="00A25E8A">
              <w:rPr>
                <w:rFonts w:ascii="Tahoma" w:eastAsia="Times New Roman" w:hAnsi="Tahoma" w:cs="Tahoma"/>
                <w:b/>
                <w:szCs w:val="20"/>
                <w:lang w:eastAsia="ar-SA"/>
              </w:rPr>
              <w:t>VRIJEDNOST</w:t>
            </w:r>
            <w:r w:rsidRPr="00A25E8A">
              <w:rPr>
                <w:rFonts w:ascii="Tahoma" w:eastAsia="Times New Roman" w:hAnsi="Tahoma" w:cs="Tahoma"/>
                <w:b/>
                <w:szCs w:val="20"/>
                <w:lang w:val="sr-Cyrl-BA" w:eastAsia="ar-SA"/>
              </w:rPr>
              <w:t xml:space="preserve"> </w:t>
            </w:r>
            <w:r w:rsidRPr="00A25E8A">
              <w:rPr>
                <w:rFonts w:ascii="Tahoma" w:eastAsia="Times New Roman" w:hAnsi="Tahoma" w:cs="Tahoma"/>
                <w:b/>
                <w:szCs w:val="20"/>
                <w:lang w:eastAsia="ar-SA"/>
              </w:rPr>
              <w:t>UGOVORA</w:t>
            </w:r>
          </w:p>
          <w:p w:rsidR="00A25E8A" w:rsidRPr="00A25E8A" w:rsidRDefault="00A25E8A" w:rsidP="00A25E8A">
            <w:pPr>
              <w:suppressAutoHyphens/>
              <w:snapToGrid w:val="0"/>
              <w:ind w:right="0"/>
              <w:jc w:val="left"/>
              <w:rPr>
                <w:rFonts w:ascii="Tahoma" w:eastAsia="Times New Roman" w:hAnsi="Tahoma" w:cs="Tahoma"/>
                <w:b/>
                <w:sz w:val="20"/>
                <w:szCs w:val="20"/>
                <w:lang w:val="sr-Cyrl-BA" w:eastAsia="ar-SA"/>
              </w:rPr>
            </w:pPr>
          </w:p>
          <w:p w:rsidR="006C39A4" w:rsidRDefault="00545BEA" w:rsidP="00262BCC">
            <w:pPr>
              <w:suppressAutoHyphens/>
              <w:snapToGrid w:val="0"/>
              <w:rPr>
                <w:rFonts w:ascii="Tahoma" w:eastAsia="Times New Roman" w:hAnsi="Tahoma" w:cs="Tahoma"/>
                <w:szCs w:val="20"/>
                <w:lang w:val="sr-Latn-BA" w:eastAsia="ar-SA"/>
              </w:rPr>
            </w:pPr>
            <w:r w:rsidRPr="00545BEA">
              <w:rPr>
                <w:rFonts w:ascii="Tahoma" w:eastAsia="Times New Roman" w:hAnsi="Tahoma" w:cs="Tahoma"/>
                <w:szCs w:val="20"/>
                <w:lang w:val="sr-Cyrl-BA" w:eastAsia="ar-SA"/>
              </w:rPr>
              <w:t xml:space="preserve">2.1. </w:t>
            </w:r>
            <w:r w:rsidRPr="00545BEA">
              <w:rPr>
                <w:rFonts w:ascii="Tahoma" w:eastAsia="Times New Roman" w:hAnsi="Tahoma" w:cs="Tahoma"/>
                <w:szCs w:val="20"/>
                <w:lang w:val="sr-Latn-RS" w:eastAsia="ar-SA"/>
              </w:rPr>
              <w:t xml:space="preserve">Maksimalna </w:t>
            </w:r>
            <w:r w:rsidRPr="00545BEA">
              <w:rPr>
                <w:rFonts w:ascii="Tahoma" w:eastAsia="Times New Roman" w:hAnsi="Tahoma" w:cs="Tahoma"/>
                <w:szCs w:val="20"/>
                <w:lang w:val="sr-Latn-BA" w:eastAsia="ar-SA"/>
              </w:rPr>
              <w:t>vrijednost</w:t>
            </w:r>
            <w:r w:rsidRPr="00545BEA">
              <w:rPr>
                <w:rFonts w:ascii="Tahoma" w:eastAsia="Times New Roman" w:hAnsi="Tahoma" w:cs="Tahoma"/>
                <w:szCs w:val="20"/>
                <w:lang w:val="sr-Cyrl-BA" w:eastAsia="ar-SA"/>
              </w:rPr>
              <w:t xml:space="preserve"> </w:t>
            </w:r>
            <w:r w:rsidRPr="00545BEA">
              <w:rPr>
                <w:rFonts w:ascii="Tahoma" w:eastAsia="Times New Roman" w:hAnsi="Tahoma" w:cs="Tahoma"/>
                <w:szCs w:val="20"/>
                <w:lang w:val="sr-Latn-RS" w:eastAsia="ar-SA"/>
              </w:rPr>
              <w:t xml:space="preserve">robe iz predmeta </w:t>
            </w:r>
            <w:r w:rsidRPr="00545BEA">
              <w:rPr>
                <w:rFonts w:ascii="Tahoma" w:eastAsia="Times New Roman" w:hAnsi="Tahoma" w:cs="Tahoma"/>
                <w:szCs w:val="20"/>
                <w:lang w:val="sr-Cyrl-BA" w:eastAsia="ar-SA"/>
              </w:rPr>
              <w:t>Ugovora</w:t>
            </w:r>
            <w:r w:rsidRPr="00545BEA">
              <w:rPr>
                <w:rFonts w:ascii="Tahoma" w:eastAsia="Times New Roman" w:hAnsi="Tahoma" w:cs="Tahoma"/>
                <w:szCs w:val="20"/>
                <w:lang w:val="sr-Latn-RS" w:eastAsia="ar-SA"/>
              </w:rPr>
              <w:t xml:space="preserve">, prema procijenjenim količinama </w:t>
            </w:r>
            <w:r w:rsidRPr="00545BEA">
              <w:rPr>
                <w:rFonts w:ascii="Tahoma" w:eastAsia="Times New Roman" w:hAnsi="Tahoma" w:cs="Tahoma"/>
                <w:szCs w:val="20"/>
                <w:lang w:val="sr-Cyrl-BA" w:eastAsia="ar-SA"/>
              </w:rPr>
              <w:t xml:space="preserve"> </w:t>
            </w:r>
            <w:r w:rsidRPr="00545BEA">
              <w:rPr>
                <w:rFonts w:ascii="Tahoma" w:eastAsia="Times New Roman" w:hAnsi="Tahoma" w:cs="Tahoma"/>
                <w:szCs w:val="20"/>
                <w:lang w:val="sr-Latn-BA" w:eastAsia="ar-SA"/>
              </w:rPr>
              <w:t xml:space="preserve">iznosi </w:t>
            </w:r>
            <w:r w:rsidRPr="00545BEA">
              <w:rPr>
                <w:rFonts w:ascii="Tahoma" w:eastAsia="Times New Roman" w:hAnsi="Tahoma" w:cs="Tahoma"/>
                <w:b/>
                <w:szCs w:val="20"/>
                <w:lang w:val="sr-Latn-BA" w:eastAsia="ar-SA"/>
              </w:rPr>
              <w:t xml:space="preserve">___________ </w:t>
            </w:r>
            <w:r w:rsidRPr="00545BEA">
              <w:rPr>
                <w:rFonts w:ascii="Tahoma" w:eastAsia="Times New Roman" w:hAnsi="Tahoma" w:cs="Tahoma"/>
                <w:szCs w:val="20"/>
                <w:lang w:val="sr-Latn-BA" w:eastAsia="ar-SA"/>
              </w:rPr>
              <w:t>(bez PDV-a).</w:t>
            </w:r>
          </w:p>
          <w:p w:rsidR="009B3405" w:rsidRDefault="00A25E8A" w:rsidP="00A25E8A">
            <w:pPr>
              <w:suppressAutoHyphens/>
              <w:snapToGrid w:val="0"/>
              <w:ind w:right="0"/>
              <w:rPr>
                <w:rFonts w:ascii="Tahoma" w:eastAsia="Times New Roman" w:hAnsi="Tahoma" w:cs="Tahoma"/>
                <w:szCs w:val="20"/>
                <w:lang w:val="sr-Latn-BA" w:eastAsia="ar-SA"/>
              </w:rPr>
            </w:pPr>
            <w:r w:rsidRPr="00A25E8A">
              <w:rPr>
                <w:rFonts w:ascii="Tahoma" w:eastAsia="Times New Roman" w:hAnsi="Tahoma" w:cs="Tahoma"/>
                <w:szCs w:val="20"/>
                <w:lang w:val="sr-Latn-BA" w:eastAsia="ar-SA"/>
              </w:rPr>
              <w:t>U cijenu Robe uključeno je: dokumentacija navedena u t. 4.3. Ugovora, ambalaža, označavanje, isporuka do odredišta.</w:t>
            </w:r>
          </w:p>
          <w:p w:rsidR="00545BEA" w:rsidRPr="000247FE" w:rsidRDefault="00545BEA" w:rsidP="00A25E8A">
            <w:pPr>
              <w:suppressAutoHyphens/>
              <w:snapToGrid w:val="0"/>
              <w:ind w:right="0"/>
              <w:rPr>
                <w:rFonts w:ascii="Tahoma" w:eastAsia="Times New Roman" w:hAnsi="Tahoma" w:cs="Tahoma"/>
                <w:szCs w:val="20"/>
                <w:lang w:val="sr-Latn-BA" w:eastAsia="ar-SA"/>
              </w:rPr>
            </w:pPr>
            <w:ins w:id="0" w:author="Zimonja Marijana" w:date="2022-10-27T13:31:00Z">
              <w:r w:rsidRPr="00545BEA">
                <w:rPr>
                  <w:rFonts w:ascii="Tahoma" w:eastAsia="Times New Roman" w:hAnsi="Tahoma" w:cs="Tahoma"/>
                  <w:szCs w:val="20"/>
                  <w:lang w:val="sr-Latn-BA" w:eastAsia="ar-SA"/>
                </w:rPr>
                <w:lastRenderedPageBreak/>
                <w:t>2</w:t>
              </w:r>
            </w:ins>
            <w:r w:rsidRPr="00545BEA">
              <w:rPr>
                <w:rFonts w:ascii="Tahoma" w:eastAsia="Times New Roman" w:hAnsi="Tahoma" w:cs="Tahoma"/>
                <w:szCs w:val="20"/>
                <w:lang w:val="sr-Latn-BA" w:eastAsia="ar-SA"/>
              </w:rPr>
              <w:t>.2. Kupac nije obavezan naručiti Robu za maksimalnu vrijednost, navedenu u t. 2.1. Ugovora.</w:t>
            </w:r>
          </w:p>
          <w:p w:rsidR="00815AE7" w:rsidRDefault="00545BEA" w:rsidP="00C308E4">
            <w:pPr>
              <w:suppressAutoHyphens/>
              <w:snapToGrid w:val="0"/>
              <w:ind w:right="0"/>
              <w:jc w:val="left"/>
              <w:rPr>
                <w:rFonts w:ascii="Tahoma" w:eastAsia="Times New Roman" w:hAnsi="Tahoma" w:cs="Tahoma"/>
                <w:szCs w:val="20"/>
                <w:lang w:val="sr-Latn-BA" w:eastAsia="ar-SA"/>
              </w:rPr>
            </w:pPr>
            <w:r>
              <w:rPr>
                <w:rFonts w:ascii="Tahoma" w:eastAsia="Times New Roman" w:hAnsi="Tahoma" w:cs="Tahoma"/>
                <w:szCs w:val="20"/>
                <w:lang w:val="sr-Latn-BA" w:eastAsia="ar-SA"/>
              </w:rPr>
              <w:t>2.3</w:t>
            </w:r>
            <w:r w:rsidR="00A25E8A" w:rsidRPr="00A25E8A">
              <w:rPr>
                <w:rFonts w:ascii="Tahoma" w:eastAsia="Times New Roman" w:hAnsi="Tahoma" w:cs="Tahoma"/>
                <w:szCs w:val="20"/>
                <w:lang w:val="sr-Latn-BA" w:eastAsia="ar-SA"/>
              </w:rPr>
              <w:t xml:space="preserve">. Jedinična cijena Robe je fiksna i ne mijenja </w:t>
            </w:r>
            <w:r w:rsidR="00CE33DE">
              <w:rPr>
                <w:rFonts w:ascii="Tahoma" w:eastAsia="Times New Roman" w:hAnsi="Tahoma" w:cs="Tahoma"/>
                <w:szCs w:val="20"/>
                <w:lang w:val="sr-Latn-BA" w:eastAsia="ar-SA"/>
              </w:rPr>
              <w:t>se za vrijeme trajanja Ugovora.</w:t>
            </w:r>
          </w:p>
          <w:p w:rsidR="00815AE7" w:rsidRPr="00C308E4" w:rsidRDefault="00815AE7" w:rsidP="00A25E8A">
            <w:pPr>
              <w:suppressAutoHyphens/>
              <w:snapToGrid w:val="0"/>
              <w:ind w:right="0"/>
              <w:jc w:val="left"/>
              <w:rPr>
                <w:rFonts w:ascii="Tahoma" w:eastAsia="Times New Roman" w:hAnsi="Tahoma" w:cs="Tahoma"/>
                <w:b/>
                <w:szCs w:val="20"/>
                <w:lang w:val="sr-Latn-BA" w:eastAsia="ar-SA"/>
              </w:rPr>
            </w:pPr>
            <w:r w:rsidRPr="00FE0581">
              <w:rPr>
                <w:rFonts w:ascii="Tahoma" w:eastAsia="Times New Roman" w:hAnsi="Tahoma" w:cs="Tahoma"/>
                <w:b/>
                <w:szCs w:val="20"/>
                <w:lang w:val="sr-Latn-BA" w:eastAsia="ar-SA"/>
              </w:rPr>
              <w:t>Opcija, u zavisnosti od uslova isporuke:</w:t>
            </w:r>
          </w:p>
          <w:p w:rsidR="00A25E8A" w:rsidRPr="00A25E8A" w:rsidRDefault="00545BEA" w:rsidP="00A25E8A">
            <w:pPr>
              <w:suppressAutoHyphens/>
              <w:snapToGrid w:val="0"/>
              <w:ind w:right="0"/>
              <w:jc w:val="left"/>
              <w:rPr>
                <w:rFonts w:ascii="Tahoma" w:eastAsia="Times New Roman" w:hAnsi="Tahoma" w:cs="Tahoma"/>
                <w:szCs w:val="20"/>
                <w:lang w:val="sr-Cyrl-RS" w:eastAsia="ar-SA"/>
              </w:rPr>
            </w:pPr>
            <w:r>
              <w:rPr>
                <w:rFonts w:ascii="Tahoma" w:eastAsia="Times New Roman" w:hAnsi="Tahoma" w:cs="Tahoma"/>
                <w:szCs w:val="20"/>
                <w:lang w:val="sr-Latn-BA" w:eastAsia="ar-SA"/>
              </w:rPr>
              <w:t>2.4</w:t>
            </w:r>
            <w:r w:rsidR="00A25E8A" w:rsidRPr="00A25E8A">
              <w:rPr>
                <w:rFonts w:ascii="Tahoma" w:eastAsia="Times New Roman" w:hAnsi="Tahoma" w:cs="Tahoma"/>
                <w:szCs w:val="20"/>
                <w:lang w:val="sr-Latn-BA" w:eastAsia="ar-SA"/>
              </w:rPr>
              <w:t>. Troškovi carinjenja koji su neophodni za uvoz, uz plaćanje svih dažbina, poreza i taksi, koji se naplaćuju prilik</w:t>
            </w:r>
            <w:r w:rsidR="00B67E24">
              <w:rPr>
                <w:rFonts w:ascii="Tahoma" w:eastAsia="Times New Roman" w:hAnsi="Tahoma" w:cs="Tahoma"/>
                <w:szCs w:val="20"/>
                <w:lang w:val="sr-Latn-BA" w:eastAsia="ar-SA"/>
              </w:rPr>
              <w:t>om uvoza Robe nisu uključeni u c</w:t>
            </w:r>
            <w:r w:rsidR="00A25E8A" w:rsidRPr="00A25E8A">
              <w:rPr>
                <w:rFonts w:ascii="Tahoma" w:eastAsia="Times New Roman" w:hAnsi="Tahoma" w:cs="Tahoma"/>
                <w:szCs w:val="20"/>
                <w:lang w:val="sr-Latn-BA" w:eastAsia="ar-SA"/>
              </w:rPr>
              <w:t>ijenu i plaća ih Kupac.</w:t>
            </w:r>
          </w:p>
          <w:p w:rsidR="00A25E8A" w:rsidRPr="00A25E8A" w:rsidRDefault="00A25E8A" w:rsidP="00A25E8A">
            <w:pPr>
              <w:suppressAutoHyphens/>
              <w:snapToGrid w:val="0"/>
              <w:ind w:right="0"/>
              <w:jc w:val="left"/>
              <w:rPr>
                <w:rFonts w:ascii="Tahoma" w:eastAsia="Times New Roman" w:hAnsi="Tahoma" w:cs="Tahoma"/>
                <w:szCs w:val="20"/>
                <w:lang w:val="sr-Cyrl-RS" w:eastAsia="ar-SA"/>
              </w:rPr>
            </w:pPr>
          </w:p>
          <w:p w:rsidR="00A25E8A" w:rsidRPr="00A25E8A" w:rsidRDefault="00A25E8A" w:rsidP="00A25E8A">
            <w:pPr>
              <w:suppressAutoHyphens/>
              <w:snapToGrid w:val="0"/>
              <w:ind w:right="0"/>
              <w:jc w:val="left"/>
              <w:rPr>
                <w:rFonts w:ascii="Tahoma" w:eastAsia="Times New Roman" w:hAnsi="Tahoma" w:cs="Tahoma"/>
                <w:szCs w:val="20"/>
                <w:lang w:val="sr-Cyrl-RS" w:eastAsia="ar-SA"/>
              </w:rPr>
            </w:pPr>
          </w:p>
          <w:p w:rsidR="00A25E8A" w:rsidRPr="00A25E8A" w:rsidRDefault="00A25E8A" w:rsidP="00A25E8A">
            <w:pPr>
              <w:suppressAutoHyphens/>
              <w:snapToGrid w:val="0"/>
              <w:ind w:right="0"/>
              <w:jc w:val="left"/>
              <w:rPr>
                <w:rFonts w:ascii="Tahoma" w:eastAsia="Times New Roman" w:hAnsi="Tahoma" w:cs="Tahoma"/>
                <w:b/>
                <w:szCs w:val="20"/>
                <w:lang w:val="sr-Latn-BA" w:eastAsia="ar-SA"/>
              </w:rPr>
            </w:pPr>
            <w:r w:rsidRPr="00A25E8A">
              <w:rPr>
                <w:rFonts w:ascii="Tahoma" w:eastAsia="Times New Roman" w:hAnsi="Tahoma" w:cs="Tahoma"/>
                <w:b/>
                <w:lang w:val="sr-Latn-BA" w:eastAsia="ar-SA"/>
              </w:rPr>
              <w:t>3.</w:t>
            </w:r>
            <w:r w:rsidRPr="00A25E8A">
              <w:rPr>
                <w:rFonts w:ascii="Tahoma" w:eastAsia="Times New Roman" w:hAnsi="Tahoma" w:cs="Tahoma"/>
                <w:b/>
                <w:lang w:val="sr-Latn-BA" w:eastAsia="ar-SA"/>
              </w:rPr>
              <w:tab/>
              <w:t>USLOVI</w:t>
            </w:r>
            <w:r w:rsidRPr="00A25E8A">
              <w:rPr>
                <w:rFonts w:ascii="Tahoma" w:eastAsia="Times New Roman" w:hAnsi="Tahoma" w:cs="Tahoma"/>
                <w:b/>
                <w:szCs w:val="20"/>
                <w:lang w:val="sr-Latn-BA" w:eastAsia="ar-SA"/>
              </w:rPr>
              <w:t xml:space="preserve"> PLAĆANjA</w:t>
            </w:r>
          </w:p>
          <w:p w:rsidR="00A25E8A" w:rsidRPr="00A25E8A" w:rsidRDefault="00A25E8A" w:rsidP="00A25E8A">
            <w:pPr>
              <w:suppressAutoHyphens/>
              <w:snapToGrid w:val="0"/>
              <w:ind w:right="0"/>
              <w:jc w:val="left"/>
              <w:rPr>
                <w:rFonts w:ascii="Tahoma" w:eastAsia="Times New Roman" w:hAnsi="Tahoma" w:cs="Tahoma"/>
                <w:sz w:val="20"/>
                <w:szCs w:val="20"/>
                <w:lang w:val="sr-Latn-BA" w:eastAsia="ar-SA"/>
              </w:rPr>
            </w:pPr>
          </w:p>
          <w:p w:rsidR="000247FE" w:rsidRDefault="000247FE" w:rsidP="000247FE">
            <w:pPr>
              <w:suppressAutoHyphens/>
              <w:snapToGrid w:val="0"/>
              <w:ind w:right="0"/>
              <w:rPr>
                <w:rFonts w:ascii="Tahoma" w:eastAsia="Times New Roman" w:hAnsi="Tahoma" w:cs="Tahoma"/>
                <w:lang w:val="sr-Latn-BA" w:eastAsia="ar-SA"/>
              </w:rPr>
            </w:pPr>
            <w:r w:rsidRPr="00F9473D">
              <w:rPr>
                <w:rFonts w:ascii="Tahoma" w:eastAsia="Times New Roman" w:hAnsi="Tahoma" w:cs="Tahoma"/>
                <w:lang w:val="sr-Latn-BA" w:eastAsia="ar-SA"/>
              </w:rPr>
              <w:t>3.1.</w:t>
            </w:r>
            <w:r w:rsidRPr="00F9473D">
              <w:rPr>
                <w:rFonts w:ascii="Tahoma" w:eastAsia="Times New Roman" w:hAnsi="Tahoma" w:cs="Tahoma"/>
                <w:lang w:val="sr-Latn-BA" w:eastAsia="ar-SA"/>
              </w:rPr>
              <w:tab/>
              <w:t>Roba se plaća putem bankarskog transfera sredstava po bankarskim podacima navedenim u čl. 12. ovog Ugovora u roku od________</w:t>
            </w:r>
            <w:r w:rsidRPr="00F9473D">
              <w:rPr>
                <w:rFonts w:ascii="Tahoma" w:hAnsi="Tahoma" w:cs="Tahoma"/>
                <w:lang w:val="sr-Latn-BA"/>
              </w:rPr>
              <w:t xml:space="preserve"> </w:t>
            </w:r>
            <w:r>
              <w:rPr>
                <w:rFonts w:ascii="Tahoma" w:hAnsi="Tahoma" w:cs="Tahoma"/>
                <w:i/>
                <w:lang w:val="sr-Latn-BA"/>
              </w:rPr>
              <w:t xml:space="preserve"> </w:t>
            </w:r>
            <w:r w:rsidRPr="00F9473D">
              <w:rPr>
                <w:rFonts w:ascii="Tahoma" w:eastAsia="Times New Roman" w:hAnsi="Tahoma" w:cs="Tahoma"/>
                <w:lang w:val="sr-Latn-BA" w:eastAsia="ar-SA"/>
              </w:rPr>
              <w:t xml:space="preserve">dana </w:t>
            </w:r>
            <w:r w:rsidRPr="00F9473D">
              <w:rPr>
                <w:rFonts w:ascii="Tahoma" w:eastAsia="Times New Roman" w:hAnsi="Tahoma" w:cs="Tahoma"/>
                <w:i/>
                <w:lang w:val="sr-Latn-BA" w:eastAsia="ar-SA"/>
              </w:rPr>
              <w:sym w:font="Symbol" w:char="F05B"/>
            </w:r>
            <w:r w:rsidRPr="00F9473D">
              <w:rPr>
                <w:rFonts w:ascii="Tahoma" w:eastAsia="Times New Roman" w:hAnsi="Tahoma" w:cs="Tahoma"/>
                <w:i/>
                <w:lang w:val="sr-Latn-BA" w:eastAsia="ar-SA"/>
              </w:rPr>
              <w:t>rok navodi ponuđač</w:t>
            </w:r>
            <w:r w:rsidRPr="00F9473D">
              <w:rPr>
                <w:rFonts w:ascii="Tahoma" w:eastAsia="Times New Roman" w:hAnsi="Tahoma" w:cs="Tahoma"/>
                <w:i/>
                <w:lang w:val="sr-Latn-BA" w:eastAsia="ar-SA"/>
              </w:rPr>
              <w:sym w:font="Symbol" w:char="F05D"/>
            </w:r>
            <w:r w:rsidRPr="00F9473D">
              <w:rPr>
                <w:rFonts w:ascii="Tahoma" w:eastAsia="Times New Roman" w:hAnsi="Tahoma" w:cs="Tahoma"/>
                <w:lang w:val="sr-Latn-BA" w:eastAsia="ar-SA"/>
              </w:rPr>
              <w:t xml:space="preserve"> od datuma isporuke Robe za svaku sukcesivnu isporuku, te potpisanog, od strane Kupca, </w:t>
            </w:r>
            <w:r w:rsidRPr="00F9473D">
              <w:rPr>
                <w:rFonts w:ascii="Tahoma" w:eastAsia="Times New Roman" w:hAnsi="Tahoma" w:cs="Tahoma"/>
                <w:i/>
                <w:lang w:val="sr-Latn-BA" w:eastAsia="ar-SA"/>
              </w:rPr>
              <w:t>tovarnog lista (primjenjuje se u slučaju kada je Prodavac registrovan van teritorije Bosne i Hercegovine) / otpremnice</w:t>
            </w:r>
            <w:r w:rsidRPr="00F9473D">
              <w:rPr>
                <w:lang w:val="sr-Latn-BA"/>
              </w:rPr>
              <w:t xml:space="preserve"> </w:t>
            </w:r>
            <w:r w:rsidRPr="00F9473D">
              <w:rPr>
                <w:i/>
                <w:lang w:val="sr-Latn-BA"/>
              </w:rPr>
              <w:t>(</w:t>
            </w:r>
            <w:r w:rsidRPr="00F9473D">
              <w:rPr>
                <w:rFonts w:ascii="Tahoma" w:eastAsia="Times New Roman" w:hAnsi="Tahoma" w:cs="Tahoma"/>
                <w:i/>
                <w:lang w:val="sr-Latn-BA" w:eastAsia="ar-SA"/>
              </w:rPr>
              <w:t>primjenjuje se u slučaju kada je Prodavac registrovan na teritoriji Bosne i Hercegovine)</w:t>
            </w:r>
            <w:r w:rsidRPr="00F9473D">
              <w:rPr>
                <w:rFonts w:ascii="Tahoma" w:eastAsia="Times New Roman" w:hAnsi="Tahoma" w:cs="Tahoma"/>
                <w:lang w:val="sr-Latn-BA" w:eastAsia="ar-SA"/>
              </w:rPr>
              <w:t xml:space="preserve">  i dokumenata naved</w:t>
            </w:r>
            <w:r>
              <w:rPr>
                <w:rFonts w:ascii="Tahoma" w:eastAsia="Times New Roman" w:hAnsi="Tahoma" w:cs="Tahoma"/>
                <w:lang w:val="sr-Latn-BA" w:eastAsia="ar-SA"/>
              </w:rPr>
              <w:t>enih u tački 4.3. ovog Ugovora.</w:t>
            </w:r>
          </w:p>
          <w:p w:rsidR="00505457" w:rsidRDefault="00A25E8A" w:rsidP="00A25E8A">
            <w:pPr>
              <w:suppressAutoHyphens/>
              <w:snapToGrid w:val="0"/>
              <w:ind w:right="0"/>
              <w:rPr>
                <w:rFonts w:ascii="Tahoma" w:eastAsia="Times New Roman" w:hAnsi="Tahoma" w:cs="Tahoma"/>
                <w:lang w:val="sr-Latn-BA" w:eastAsia="ar-SA"/>
              </w:rPr>
            </w:pPr>
            <w:r w:rsidRPr="00A25E8A">
              <w:rPr>
                <w:rFonts w:ascii="Tahoma" w:eastAsia="Times New Roman" w:hAnsi="Tahoma" w:cs="Tahoma"/>
                <w:lang w:val="sr-Latn-BA" w:eastAsia="ar-SA"/>
              </w:rPr>
              <w:t>3.2.</w:t>
            </w:r>
            <w:r w:rsidRPr="00A25E8A">
              <w:rPr>
                <w:rFonts w:ascii="Tahoma" w:eastAsia="Times New Roman" w:hAnsi="Tahoma" w:cs="Tahoma"/>
                <w:lang w:val="sr-Latn-BA" w:eastAsia="ar-SA"/>
              </w:rPr>
              <w:tab/>
              <w:t>Prilikom plaćanja po Ugovoru, sve bankarske troškove i provizije u banci Prodavaca plaća Prodavac, a troškove provizije u banci Kupca i korespodentski</w:t>
            </w:r>
            <w:r w:rsidR="008458C8">
              <w:rPr>
                <w:rFonts w:ascii="Tahoma" w:eastAsia="Times New Roman" w:hAnsi="Tahoma" w:cs="Tahoma"/>
                <w:lang w:val="sr-Latn-BA" w:eastAsia="ar-SA"/>
              </w:rPr>
              <w:t>m bankama plaća Kupac.</w:t>
            </w:r>
          </w:p>
          <w:p w:rsidR="00E41B45" w:rsidRPr="00C2223E" w:rsidRDefault="00E41B45" w:rsidP="00A25E8A">
            <w:pPr>
              <w:suppressAutoHyphens/>
              <w:snapToGrid w:val="0"/>
              <w:ind w:right="0"/>
              <w:rPr>
                <w:rFonts w:ascii="Tahoma" w:eastAsia="Times New Roman" w:hAnsi="Tahoma" w:cs="Tahoma"/>
                <w:lang w:val="sr-Latn-BA" w:eastAsia="ar-SA"/>
              </w:rPr>
            </w:pPr>
          </w:p>
          <w:p w:rsidR="00A25E8A" w:rsidRDefault="00A25E8A" w:rsidP="00A25E8A">
            <w:pPr>
              <w:suppressAutoHyphens/>
              <w:snapToGrid w:val="0"/>
              <w:ind w:right="0"/>
              <w:rPr>
                <w:rFonts w:ascii="Tahoma" w:eastAsia="Times New Roman" w:hAnsi="Tahoma" w:cs="Tahoma"/>
                <w:lang w:val="sr-Latn-BA" w:eastAsia="ar-SA"/>
              </w:rPr>
            </w:pPr>
            <w:r w:rsidRPr="00B67E24">
              <w:rPr>
                <w:rFonts w:ascii="Tahoma" w:eastAsia="Times New Roman" w:hAnsi="Tahoma" w:cs="Tahoma"/>
                <w:szCs w:val="20"/>
                <w:lang w:val="sr-Latn-BA" w:eastAsia="ar-SA"/>
              </w:rPr>
              <w:t>3.3.</w:t>
            </w:r>
            <w:r w:rsidRPr="00A25E8A">
              <w:rPr>
                <w:rFonts w:ascii="Tahoma" w:eastAsia="Times New Roman" w:hAnsi="Tahoma" w:cs="Tahoma"/>
                <w:sz w:val="20"/>
                <w:szCs w:val="20"/>
                <w:lang w:val="sr-Latn-BA" w:eastAsia="ar-SA"/>
              </w:rPr>
              <w:tab/>
            </w:r>
            <w:r w:rsidRPr="00A25E8A">
              <w:rPr>
                <w:rFonts w:ascii="Tahoma" w:eastAsia="Times New Roman" w:hAnsi="Tahoma" w:cs="Tahoma"/>
                <w:lang w:val="sr-Latn-BA" w:eastAsia="ar-SA"/>
              </w:rPr>
              <w:t>Datum isplate je datum prenosa novčanih sredstava sa računa Kupca na račun Prodavca.</w:t>
            </w:r>
          </w:p>
          <w:p w:rsidR="0047740E" w:rsidRDefault="0047740E" w:rsidP="00A25E8A">
            <w:pPr>
              <w:suppressAutoHyphens/>
              <w:snapToGrid w:val="0"/>
              <w:ind w:right="0"/>
              <w:rPr>
                <w:rFonts w:ascii="Tahoma" w:eastAsia="Times New Roman" w:hAnsi="Tahoma" w:cs="Tahoma"/>
                <w:lang w:val="sr-Latn-BA" w:eastAsia="ar-SA"/>
              </w:rPr>
            </w:pPr>
          </w:p>
          <w:p w:rsidR="00A25E8A" w:rsidRPr="00A25E8A" w:rsidRDefault="0047740E" w:rsidP="00A25E8A">
            <w:pPr>
              <w:suppressAutoHyphens/>
              <w:snapToGrid w:val="0"/>
              <w:ind w:right="0"/>
              <w:rPr>
                <w:rFonts w:ascii="Tahoma" w:eastAsia="Times New Roman" w:hAnsi="Tahoma" w:cs="Tahoma"/>
                <w:b/>
                <w:sz w:val="20"/>
                <w:szCs w:val="20"/>
                <w:lang w:val="sr-Cyrl-RS" w:eastAsia="ar-SA"/>
              </w:rPr>
            </w:pPr>
            <w:r w:rsidRPr="00291F6E">
              <w:rPr>
                <w:rFonts w:ascii="Tahoma" w:hAnsi="Tahoma" w:cs="Tahoma"/>
                <w:color w:val="000000" w:themeColor="text1"/>
                <w:lang w:val="sr-Cyrl-RS" w:eastAsia="ar-SA"/>
              </w:rPr>
              <w:t xml:space="preserve">3.4. </w:t>
            </w:r>
            <w:r w:rsidR="00714BF0" w:rsidRPr="00C022BA">
              <w:rPr>
                <w:rFonts w:ascii="Tahoma" w:hAnsi="Tahoma" w:cs="Tahoma"/>
                <w:color w:val="000000" w:themeColor="text1"/>
                <w:lang w:val="sr-Latn-BA" w:eastAsia="ar-SA"/>
              </w:rPr>
              <w:t>Kupac</w:t>
            </w:r>
            <w:r w:rsidRPr="00C022BA">
              <w:rPr>
                <w:rFonts w:ascii="Tahoma" w:hAnsi="Tahoma" w:cs="Tahoma"/>
                <w:color w:val="000000" w:themeColor="text1"/>
                <w:lang w:val="sr-Cyrl-RS" w:eastAsia="ar-SA"/>
              </w:rPr>
              <w:t xml:space="preserve"> </w:t>
            </w:r>
            <w:r w:rsidRPr="00C022BA">
              <w:rPr>
                <w:rFonts w:ascii="Tahoma" w:hAnsi="Tahoma" w:cs="Tahoma"/>
                <w:color w:val="000000" w:themeColor="text1"/>
                <w:lang w:val="sr-Latn-BA" w:eastAsia="ar-SA"/>
              </w:rPr>
              <w:t>ima</w:t>
            </w:r>
            <w:r w:rsidRPr="00C022BA">
              <w:rPr>
                <w:rFonts w:ascii="Tahoma" w:hAnsi="Tahoma" w:cs="Tahoma"/>
                <w:color w:val="000000" w:themeColor="text1"/>
                <w:lang w:val="sr-Cyrl-RS" w:eastAsia="ar-SA"/>
              </w:rPr>
              <w:t xml:space="preserve"> </w:t>
            </w:r>
            <w:r w:rsidRPr="00C022BA">
              <w:rPr>
                <w:rFonts w:ascii="Tahoma" w:hAnsi="Tahoma" w:cs="Tahoma"/>
                <w:color w:val="000000" w:themeColor="text1"/>
                <w:lang w:val="sr-Latn-BA" w:eastAsia="ar-SA"/>
              </w:rPr>
              <w:t>pravo</w:t>
            </w:r>
            <w:r w:rsidRPr="00C022BA">
              <w:rPr>
                <w:rFonts w:ascii="Tahoma" w:hAnsi="Tahoma" w:cs="Tahoma"/>
                <w:color w:val="000000" w:themeColor="text1"/>
                <w:lang w:val="sr-Cyrl-RS" w:eastAsia="ar-SA"/>
              </w:rPr>
              <w:t xml:space="preserve"> </w:t>
            </w:r>
            <w:r w:rsidRPr="00C022BA">
              <w:rPr>
                <w:rFonts w:ascii="Tahoma" w:hAnsi="Tahoma" w:cs="Tahoma"/>
                <w:color w:val="000000" w:themeColor="text1"/>
                <w:lang w:val="sr-Latn-BA" w:eastAsia="ar-SA"/>
              </w:rPr>
              <w:t>da</w:t>
            </w:r>
            <w:r w:rsidRPr="00C022BA">
              <w:rPr>
                <w:rFonts w:ascii="Tahoma" w:hAnsi="Tahoma" w:cs="Tahoma"/>
                <w:color w:val="000000" w:themeColor="text1"/>
                <w:lang w:val="sr-Cyrl-RS" w:eastAsia="ar-SA"/>
              </w:rPr>
              <w:t xml:space="preserve"> </w:t>
            </w:r>
            <w:r w:rsidRPr="00C022BA">
              <w:rPr>
                <w:rFonts w:ascii="Tahoma" w:hAnsi="Tahoma" w:cs="Tahoma"/>
                <w:color w:val="000000" w:themeColor="text1"/>
                <w:lang w:val="sr-Latn-BA" w:eastAsia="ar-SA"/>
              </w:rPr>
              <w:t>naplati</w:t>
            </w:r>
            <w:r w:rsidRPr="00C022BA">
              <w:rPr>
                <w:rFonts w:ascii="Tahoma" w:hAnsi="Tahoma" w:cs="Tahoma"/>
                <w:color w:val="000000" w:themeColor="text1"/>
                <w:lang w:val="sr-Cyrl-RS" w:eastAsia="ar-SA"/>
              </w:rPr>
              <w:t xml:space="preserve"> </w:t>
            </w:r>
            <w:r w:rsidRPr="00C022BA">
              <w:rPr>
                <w:rFonts w:ascii="Tahoma" w:hAnsi="Tahoma" w:cs="Tahoma"/>
                <w:color w:val="000000" w:themeColor="text1"/>
                <w:lang w:val="sr-Latn-BA" w:eastAsia="ar-SA"/>
              </w:rPr>
              <w:t>ugovornu</w:t>
            </w:r>
            <w:r w:rsidRPr="00C022BA">
              <w:rPr>
                <w:rFonts w:ascii="Tahoma" w:hAnsi="Tahoma" w:cs="Tahoma"/>
                <w:color w:val="000000" w:themeColor="text1"/>
                <w:lang w:val="sr-Cyrl-RS" w:eastAsia="ar-SA"/>
              </w:rPr>
              <w:t xml:space="preserve"> </w:t>
            </w:r>
            <w:r w:rsidRPr="00C022BA">
              <w:rPr>
                <w:rFonts w:ascii="Tahoma" w:hAnsi="Tahoma" w:cs="Tahoma"/>
                <w:color w:val="000000" w:themeColor="text1"/>
                <w:lang w:val="sr-Latn-BA" w:eastAsia="ar-SA"/>
              </w:rPr>
              <w:t>kaznu</w:t>
            </w:r>
            <w:r w:rsidRPr="00C022BA">
              <w:rPr>
                <w:rFonts w:ascii="Tahoma" w:hAnsi="Tahoma" w:cs="Tahoma"/>
                <w:color w:val="000000" w:themeColor="text1"/>
                <w:lang w:val="sr-Cyrl-RS" w:eastAsia="ar-SA"/>
              </w:rPr>
              <w:t xml:space="preserve">, </w:t>
            </w:r>
            <w:r w:rsidRPr="00C022BA">
              <w:rPr>
                <w:rFonts w:ascii="Tahoma" w:hAnsi="Tahoma" w:cs="Tahoma"/>
                <w:color w:val="000000" w:themeColor="text1"/>
                <w:lang w:val="sr-Latn-BA" w:eastAsia="ar-SA"/>
              </w:rPr>
              <w:t>nadoknadi</w:t>
            </w:r>
            <w:r w:rsidRPr="00C022BA">
              <w:rPr>
                <w:rFonts w:ascii="Tahoma" w:hAnsi="Tahoma" w:cs="Tahoma"/>
                <w:color w:val="000000" w:themeColor="text1"/>
                <w:lang w:val="sr-Cyrl-RS" w:eastAsia="ar-SA"/>
              </w:rPr>
              <w:t xml:space="preserve"> </w:t>
            </w:r>
            <w:r w:rsidRPr="00C022BA">
              <w:rPr>
                <w:rFonts w:ascii="Tahoma" w:hAnsi="Tahoma" w:cs="Tahoma"/>
                <w:color w:val="000000" w:themeColor="text1"/>
                <w:lang w:val="sr-Latn-BA" w:eastAsia="ar-SA"/>
              </w:rPr>
              <w:t>gubitke</w:t>
            </w:r>
            <w:r w:rsidRPr="00C022BA">
              <w:rPr>
                <w:rFonts w:ascii="Tahoma" w:hAnsi="Tahoma" w:cs="Tahoma"/>
                <w:color w:val="000000" w:themeColor="text1"/>
                <w:lang w:val="sr-Cyrl-RS" w:eastAsia="ar-SA"/>
              </w:rPr>
              <w:t xml:space="preserve"> </w:t>
            </w:r>
            <w:r w:rsidR="00714BF0" w:rsidRPr="00C022BA">
              <w:rPr>
                <w:rFonts w:ascii="Tahoma" w:hAnsi="Tahoma" w:cs="Tahoma"/>
                <w:color w:val="000000" w:themeColor="text1"/>
                <w:lang w:val="sr-Latn-BA" w:eastAsia="ar-SA"/>
              </w:rPr>
              <w:t>Kupca</w:t>
            </w:r>
            <w:r w:rsidRPr="00C022BA">
              <w:rPr>
                <w:rFonts w:ascii="Tahoma" w:hAnsi="Tahoma" w:cs="Tahoma"/>
                <w:color w:val="000000" w:themeColor="text1"/>
                <w:lang w:val="sr-Cyrl-RS" w:eastAsia="ar-SA"/>
              </w:rPr>
              <w:t xml:space="preserve"> </w:t>
            </w:r>
            <w:r w:rsidRPr="00C022BA">
              <w:rPr>
                <w:rFonts w:ascii="Tahoma" w:hAnsi="Tahoma" w:cs="Tahoma"/>
                <w:color w:val="000000" w:themeColor="text1"/>
                <w:lang w:val="sr-Latn-BA" w:eastAsia="ar-SA"/>
              </w:rPr>
              <w:t>i</w:t>
            </w:r>
            <w:r w:rsidRPr="00C022BA">
              <w:rPr>
                <w:rFonts w:ascii="Tahoma" w:hAnsi="Tahoma" w:cs="Tahoma"/>
                <w:color w:val="000000" w:themeColor="text1"/>
                <w:lang w:val="sr-Cyrl-RS" w:eastAsia="ar-SA"/>
              </w:rPr>
              <w:t xml:space="preserve"> </w:t>
            </w:r>
            <w:r w:rsidRPr="00C022BA">
              <w:rPr>
                <w:rFonts w:ascii="Tahoma" w:hAnsi="Tahoma" w:cs="Tahoma"/>
                <w:color w:val="000000" w:themeColor="text1"/>
                <w:lang w:val="sr-Latn-BA" w:eastAsia="ar-SA"/>
              </w:rPr>
              <w:t>druge</w:t>
            </w:r>
            <w:r w:rsidRPr="00C022BA">
              <w:rPr>
                <w:rFonts w:ascii="Tahoma" w:hAnsi="Tahoma" w:cs="Tahoma"/>
                <w:color w:val="000000" w:themeColor="text1"/>
                <w:lang w:val="sr-Cyrl-RS" w:eastAsia="ar-SA"/>
              </w:rPr>
              <w:t xml:space="preserve"> </w:t>
            </w:r>
            <w:r w:rsidRPr="00C022BA">
              <w:rPr>
                <w:rFonts w:ascii="Tahoma" w:hAnsi="Tahoma" w:cs="Tahoma"/>
                <w:color w:val="000000" w:themeColor="text1"/>
                <w:lang w:val="sr-Latn-BA" w:eastAsia="ar-SA"/>
              </w:rPr>
              <w:t>iznose</w:t>
            </w:r>
            <w:r w:rsidRPr="00C022BA">
              <w:rPr>
                <w:rFonts w:ascii="Tahoma" w:hAnsi="Tahoma" w:cs="Tahoma"/>
                <w:color w:val="000000" w:themeColor="text1"/>
                <w:lang w:val="sr-Cyrl-RS" w:eastAsia="ar-SA"/>
              </w:rPr>
              <w:t xml:space="preserve"> </w:t>
            </w:r>
            <w:r w:rsidRPr="00C022BA">
              <w:rPr>
                <w:rFonts w:ascii="Tahoma" w:hAnsi="Tahoma" w:cs="Tahoma"/>
                <w:color w:val="000000" w:themeColor="text1"/>
                <w:lang w:val="sr-Latn-BA" w:eastAsia="ar-SA"/>
              </w:rPr>
              <w:t>koji</w:t>
            </w:r>
            <w:r w:rsidRPr="00C022BA">
              <w:rPr>
                <w:rFonts w:ascii="Tahoma" w:hAnsi="Tahoma" w:cs="Tahoma"/>
                <w:color w:val="000000" w:themeColor="text1"/>
                <w:lang w:val="sr-Cyrl-RS" w:eastAsia="ar-SA"/>
              </w:rPr>
              <w:t xml:space="preserve"> </w:t>
            </w:r>
            <w:r w:rsidRPr="00C022BA">
              <w:rPr>
                <w:rFonts w:ascii="Tahoma" w:hAnsi="Tahoma" w:cs="Tahoma"/>
                <w:color w:val="000000" w:themeColor="text1"/>
                <w:lang w:val="sr-Latn-BA" w:eastAsia="ar-SA"/>
              </w:rPr>
              <w:t>pripadaju</w:t>
            </w:r>
            <w:r w:rsidRPr="00C022BA">
              <w:rPr>
                <w:rFonts w:ascii="Tahoma" w:hAnsi="Tahoma" w:cs="Tahoma"/>
                <w:color w:val="000000" w:themeColor="text1"/>
                <w:lang w:val="sr-Cyrl-RS" w:eastAsia="ar-SA"/>
              </w:rPr>
              <w:t xml:space="preserve"> </w:t>
            </w:r>
            <w:r w:rsidR="00714BF0" w:rsidRPr="00C022BA">
              <w:rPr>
                <w:rFonts w:ascii="Tahoma" w:hAnsi="Tahoma" w:cs="Tahoma"/>
                <w:color w:val="000000" w:themeColor="text1"/>
                <w:lang w:val="sr-Latn-BA" w:eastAsia="ar-SA"/>
              </w:rPr>
              <w:t>Kupcu</w:t>
            </w:r>
            <w:r w:rsidRPr="00C022BA">
              <w:rPr>
                <w:rFonts w:ascii="Tahoma" w:hAnsi="Tahoma" w:cs="Tahoma"/>
                <w:color w:val="000000" w:themeColor="text1"/>
                <w:lang w:val="sr-Cyrl-RS" w:eastAsia="ar-SA"/>
              </w:rPr>
              <w:t xml:space="preserve"> </w:t>
            </w:r>
            <w:r w:rsidRPr="00C022BA">
              <w:rPr>
                <w:rFonts w:ascii="Tahoma" w:hAnsi="Tahoma" w:cs="Tahoma"/>
                <w:color w:val="000000" w:themeColor="text1"/>
                <w:lang w:val="sr-Latn-BA" w:eastAsia="ar-SA"/>
              </w:rPr>
              <w:t>od</w:t>
            </w:r>
            <w:r w:rsidRPr="00C022BA">
              <w:rPr>
                <w:rFonts w:ascii="Tahoma" w:hAnsi="Tahoma" w:cs="Tahoma"/>
                <w:color w:val="000000" w:themeColor="text1"/>
                <w:lang w:val="sr-Cyrl-RS" w:eastAsia="ar-SA"/>
              </w:rPr>
              <w:t xml:space="preserve"> </w:t>
            </w:r>
            <w:r w:rsidRPr="00C022BA">
              <w:rPr>
                <w:rFonts w:ascii="Tahoma" w:hAnsi="Tahoma" w:cs="Tahoma"/>
                <w:color w:val="000000" w:themeColor="text1"/>
                <w:lang w:val="sr-Latn-BA" w:eastAsia="ar-SA"/>
              </w:rPr>
              <w:t>iznosa</w:t>
            </w:r>
            <w:r w:rsidRPr="00C022BA">
              <w:rPr>
                <w:rFonts w:ascii="Tahoma" w:hAnsi="Tahoma" w:cs="Tahoma"/>
                <w:color w:val="000000" w:themeColor="text1"/>
                <w:lang w:val="sr-Cyrl-RS" w:eastAsia="ar-SA"/>
              </w:rPr>
              <w:t xml:space="preserve"> </w:t>
            </w:r>
            <w:r w:rsidRPr="00C022BA">
              <w:rPr>
                <w:rFonts w:ascii="Tahoma" w:hAnsi="Tahoma" w:cs="Tahoma"/>
                <w:color w:val="000000" w:themeColor="text1"/>
                <w:lang w:val="sr-Latn-BA" w:eastAsia="ar-SA"/>
              </w:rPr>
              <w:t>koji</w:t>
            </w:r>
            <w:r w:rsidRPr="00C022BA">
              <w:rPr>
                <w:rFonts w:ascii="Tahoma" w:hAnsi="Tahoma" w:cs="Tahoma"/>
                <w:color w:val="000000" w:themeColor="text1"/>
                <w:lang w:val="sr-Cyrl-RS" w:eastAsia="ar-SA"/>
              </w:rPr>
              <w:t xml:space="preserve"> </w:t>
            </w:r>
            <w:r w:rsidRPr="00C022BA">
              <w:rPr>
                <w:rFonts w:ascii="Tahoma" w:hAnsi="Tahoma" w:cs="Tahoma"/>
                <w:color w:val="000000" w:themeColor="text1"/>
                <w:lang w:val="sr-Latn-BA" w:eastAsia="ar-SA"/>
              </w:rPr>
              <w:t>se</w:t>
            </w:r>
            <w:r w:rsidRPr="00C022BA">
              <w:rPr>
                <w:rFonts w:ascii="Tahoma" w:hAnsi="Tahoma" w:cs="Tahoma"/>
                <w:color w:val="000000" w:themeColor="text1"/>
                <w:lang w:val="sr-Cyrl-RS" w:eastAsia="ar-SA"/>
              </w:rPr>
              <w:t xml:space="preserve"> </w:t>
            </w:r>
            <w:r w:rsidRPr="00C022BA">
              <w:rPr>
                <w:rFonts w:ascii="Tahoma" w:hAnsi="Tahoma" w:cs="Tahoma"/>
                <w:color w:val="000000" w:themeColor="text1"/>
                <w:lang w:val="sr-Latn-BA" w:eastAsia="ar-SA"/>
              </w:rPr>
              <w:t>pla</w:t>
            </w:r>
            <w:r w:rsidRPr="00C022BA">
              <w:rPr>
                <w:rFonts w:ascii="Tahoma" w:hAnsi="Tahoma" w:cs="Tahoma"/>
                <w:color w:val="000000" w:themeColor="text1"/>
                <w:lang w:val="sr-Cyrl-RS" w:eastAsia="ar-SA"/>
              </w:rPr>
              <w:t>ć</w:t>
            </w:r>
            <w:r w:rsidRPr="00C022BA">
              <w:rPr>
                <w:rFonts w:ascii="Tahoma" w:hAnsi="Tahoma" w:cs="Tahoma"/>
                <w:color w:val="000000" w:themeColor="text1"/>
                <w:lang w:val="sr-Latn-BA" w:eastAsia="ar-SA"/>
              </w:rPr>
              <w:t>a</w:t>
            </w:r>
            <w:r w:rsidRPr="00C022BA">
              <w:rPr>
                <w:rFonts w:ascii="Tahoma" w:hAnsi="Tahoma" w:cs="Tahoma"/>
                <w:color w:val="000000" w:themeColor="text1"/>
                <w:lang w:val="sr-Cyrl-RS" w:eastAsia="ar-SA"/>
              </w:rPr>
              <w:t xml:space="preserve"> </w:t>
            </w:r>
            <w:r w:rsidR="00714BF0" w:rsidRPr="00C022BA">
              <w:rPr>
                <w:rFonts w:ascii="Tahoma" w:hAnsi="Tahoma" w:cs="Tahoma"/>
                <w:color w:val="000000" w:themeColor="text1"/>
                <w:lang w:val="sr-Latn-BA" w:eastAsia="ar-SA"/>
              </w:rPr>
              <w:t>Prodavcu</w:t>
            </w:r>
            <w:r w:rsidRPr="00C022BA">
              <w:rPr>
                <w:rFonts w:ascii="Tahoma" w:hAnsi="Tahoma" w:cs="Tahoma"/>
                <w:color w:val="000000" w:themeColor="text1"/>
                <w:lang w:val="sr-Cyrl-RS" w:eastAsia="ar-SA"/>
              </w:rPr>
              <w:t xml:space="preserve"> </w:t>
            </w:r>
            <w:r w:rsidRPr="00C022BA">
              <w:rPr>
                <w:rFonts w:ascii="Tahoma" w:hAnsi="Tahoma" w:cs="Tahoma"/>
                <w:color w:val="000000" w:themeColor="text1"/>
                <w:lang w:val="sr-Latn-BA" w:eastAsia="ar-SA"/>
              </w:rPr>
              <w:t>prilikom</w:t>
            </w:r>
            <w:r w:rsidRPr="00C022BA">
              <w:rPr>
                <w:rFonts w:ascii="Tahoma" w:hAnsi="Tahoma" w:cs="Tahoma"/>
                <w:color w:val="000000" w:themeColor="text1"/>
                <w:lang w:val="sr-Cyrl-RS" w:eastAsia="ar-SA"/>
              </w:rPr>
              <w:t xml:space="preserve"> </w:t>
            </w:r>
            <w:r w:rsidRPr="00C022BA">
              <w:rPr>
                <w:rFonts w:ascii="Tahoma" w:hAnsi="Tahoma" w:cs="Tahoma"/>
                <w:color w:val="000000" w:themeColor="text1"/>
                <w:lang w:val="sr-Latn-BA" w:eastAsia="ar-SA"/>
              </w:rPr>
              <w:t>vr</w:t>
            </w:r>
            <w:r w:rsidRPr="00C022BA">
              <w:rPr>
                <w:rFonts w:ascii="Tahoma" w:hAnsi="Tahoma" w:cs="Tahoma"/>
                <w:color w:val="000000" w:themeColor="text1"/>
                <w:lang w:val="sr-Cyrl-RS" w:eastAsia="ar-SA"/>
              </w:rPr>
              <w:t>š</w:t>
            </w:r>
            <w:r w:rsidRPr="00C022BA">
              <w:rPr>
                <w:rFonts w:ascii="Tahoma" w:hAnsi="Tahoma" w:cs="Tahoma"/>
                <w:color w:val="000000" w:themeColor="text1"/>
                <w:lang w:val="sr-Latn-BA" w:eastAsia="ar-SA"/>
              </w:rPr>
              <w:t>enja</w:t>
            </w:r>
            <w:r w:rsidRPr="00C022BA">
              <w:rPr>
                <w:rFonts w:ascii="Tahoma" w:hAnsi="Tahoma" w:cs="Tahoma"/>
                <w:color w:val="000000" w:themeColor="text1"/>
                <w:lang w:val="sr-Cyrl-RS" w:eastAsia="ar-SA"/>
              </w:rPr>
              <w:t xml:space="preserve"> </w:t>
            </w:r>
            <w:r w:rsidRPr="00C022BA">
              <w:rPr>
                <w:rFonts w:ascii="Tahoma" w:hAnsi="Tahoma" w:cs="Tahoma"/>
                <w:color w:val="000000" w:themeColor="text1"/>
                <w:lang w:val="sr-Latn-BA" w:eastAsia="ar-SA"/>
              </w:rPr>
              <w:t>takvog</w:t>
            </w:r>
            <w:r w:rsidRPr="00C022BA">
              <w:rPr>
                <w:rFonts w:ascii="Tahoma" w:hAnsi="Tahoma" w:cs="Tahoma"/>
                <w:color w:val="000000" w:themeColor="text1"/>
                <w:lang w:val="sr-Cyrl-RS" w:eastAsia="ar-SA"/>
              </w:rPr>
              <w:t xml:space="preserve"> </w:t>
            </w:r>
            <w:r w:rsidRPr="00C022BA">
              <w:rPr>
                <w:rFonts w:ascii="Tahoma" w:hAnsi="Tahoma" w:cs="Tahoma"/>
                <w:color w:val="000000" w:themeColor="text1"/>
                <w:lang w:val="sr-Latn-BA" w:eastAsia="ar-SA"/>
              </w:rPr>
              <w:t>pla</w:t>
            </w:r>
            <w:r w:rsidRPr="00C022BA">
              <w:rPr>
                <w:rFonts w:ascii="Tahoma" w:hAnsi="Tahoma" w:cs="Tahoma"/>
                <w:color w:val="000000" w:themeColor="text1"/>
                <w:lang w:val="sr-Cyrl-RS" w:eastAsia="ar-SA"/>
              </w:rPr>
              <w:t>ć</w:t>
            </w:r>
            <w:r w:rsidRPr="00C022BA">
              <w:rPr>
                <w:rFonts w:ascii="Tahoma" w:hAnsi="Tahoma" w:cs="Tahoma"/>
                <w:color w:val="000000" w:themeColor="text1"/>
                <w:lang w:val="sr-Latn-BA" w:eastAsia="ar-SA"/>
              </w:rPr>
              <w:t>anja</w:t>
            </w:r>
            <w:r w:rsidRPr="00C022BA">
              <w:rPr>
                <w:rFonts w:ascii="Tahoma" w:hAnsi="Tahoma" w:cs="Tahoma"/>
                <w:color w:val="000000" w:themeColor="text1"/>
                <w:lang w:val="sr-Cyrl-RS" w:eastAsia="ar-SA"/>
              </w:rPr>
              <w:t xml:space="preserve"> </w:t>
            </w:r>
            <w:r w:rsidRPr="00C022BA">
              <w:rPr>
                <w:rFonts w:ascii="Tahoma" w:hAnsi="Tahoma" w:cs="Tahoma"/>
                <w:color w:val="000000" w:themeColor="text1"/>
                <w:lang w:val="sr-Latn-BA" w:eastAsia="ar-SA"/>
              </w:rPr>
              <w:t>po</w:t>
            </w:r>
            <w:r w:rsidRPr="00C022BA">
              <w:rPr>
                <w:rFonts w:ascii="Tahoma" w:hAnsi="Tahoma" w:cs="Tahoma"/>
                <w:color w:val="000000" w:themeColor="text1"/>
                <w:lang w:val="sr-Cyrl-RS" w:eastAsia="ar-SA"/>
              </w:rPr>
              <w:t xml:space="preserve"> </w:t>
            </w:r>
            <w:r w:rsidRPr="00C022BA">
              <w:rPr>
                <w:rFonts w:ascii="Tahoma" w:hAnsi="Tahoma" w:cs="Tahoma"/>
                <w:color w:val="000000" w:themeColor="text1"/>
                <w:lang w:val="sr-Latn-BA" w:eastAsia="ar-SA"/>
              </w:rPr>
              <w:t>predmetnom</w:t>
            </w:r>
            <w:r w:rsidRPr="00C022BA">
              <w:rPr>
                <w:rFonts w:ascii="Tahoma" w:hAnsi="Tahoma" w:cs="Tahoma"/>
                <w:color w:val="000000" w:themeColor="text1"/>
                <w:lang w:val="sr-Cyrl-RS" w:eastAsia="ar-SA"/>
              </w:rPr>
              <w:t xml:space="preserve"> </w:t>
            </w:r>
            <w:r w:rsidRPr="00C022BA">
              <w:rPr>
                <w:rFonts w:ascii="Tahoma" w:hAnsi="Tahoma" w:cs="Tahoma"/>
                <w:color w:val="000000" w:themeColor="text1"/>
                <w:lang w:val="sr-Latn-BA" w:eastAsia="ar-SA"/>
              </w:rPr>
              <w:t>Ugovoru</w:t>
            </w:r>
            <w:r w:rsidRPr="00C022BA">
              <w:rPr>
                <w:rFonts w:ascii="Tahoma" w:hAnsi="Tahoma" w:cs="Tahoma"/>
                <w:color w:val="000000" w:themeColor="text1"/>
                <w:lang w:val="sr-Cyrl-RS" w:eastAsia="ar-SA"/>
              </w:rPr>
              <w:t>.</w:t>
            </w:r>
          </w:p>
          <w:p w:rsidR="00A25E8A" w:rsidRDefault="00A25E8A" w:rsidP="00A25E8A">
            <w:pPr>
              <w:suppressAutoHyphens/>
              <w:snapToGrid w:val="0"/>
              <w:ind w:right="0"/>
              <w:rPr>
                <w:rFonts w:ascii="Tahoma" w:eastAsia="Times New Roman" w:hAnsi="Tahoma" w:cs="Tahoma"/>
                <w:b/>
                <w:sz w:val="20"/>
                <w:szCs w:val="20"/>
                <w:lang w:val="sr-Cyrl-RS" w:eastAsia="ar-SA"/>
              </w:rPr>
            </w:pPr>
          </w:p>
          <w:p w:rsidR="008458C8" w:rsidRPr="00A25E8A" w:rsidRDefault="008458C8" w:rsidP="00A25E8A">
            <w:pPr>
              <w:suppressAutoHyphens/>
              <w:snapToGrid w:val="0"/>
              <w:ind w:right="0"/>
              <w:rPr>
                <w:rFonts w:ascii="Tahoma" w:eastAsia="Times New Roman" w:hAnsi="Tahoma" w:cs="Tahoma"/>
                <w:b/>
                <w:sz w:val="20"/>
                <w:szCs w:val="20"/>
                <w:lang w:val="sr-Cyrl-RS" w:eastAsia="ar-SA"/>
              </w:rPr>
            </w:pPr>
          </w:p>
          <w:p w:rsidR="00A25E8A" w:rsidRPr="00A25E8A" w:rsidRDefault="00A25E8A" w:rsidP="00A25E8A">
            <w:pPr>
              <w:suppressAutoHyphens/>
              <w:snapToGrid w:val="0"/>
              <w:ind w:right="0"/>
              <w:jc w:val="left"/>
              <w:rPr>
                <w:rFonts w:ascii="Tahoma" w:eastAsia="Times New Roman" w:hAnsi="Tahoma" w:cs="Tahoma"/>
                <w:b/>
                <w:szCs w:val="20"/>
                <w:lang w:val="es-SV" w:eastAsia="ar-SA"/>
              </w:rPr>
            </w:pPr>
            <w:r w:rsidRPr="00A25E8A">
              <w:rPr>
                <w:rFonts w:ascii="Tahoma" w:eastAsia="Times New Roman" w:hAnsi="Tahoma" w:cs="Tahoma"/>
                <w:b/>
                <w:szCs w:val="20"/>
                <w:lang w:val="es-SV" w:eastAsia="ar-SA"/>
              </w:rPr>
              <w:t>4. ROKOVI I USLOVI ISPORUKE</w:t>
            </w:r>
          </w:p>
          <w:p w:rsidR="00A25E8A" w:rsidRPr="00A25E8A" w:rsidRDefault="00A25E8A" w:rsidP="00A25E8A">
            <w:pPr>
              <w:suppressAutoHyphens/>
              <w:snapToGrid w:val="0"/>
              <w:ind w:right="0"/>
              <w:jc w:val="left"/>
              <w:rPr>
                <w:rFonts w:ascii="Tahoma" w:eastAsia="Times New Roman" w:hAnsi="Tahoma" w:cs="Tahoma"/>
                <w:sz w:val="20"/>
                <w:szCs w:val="20"/>
                <w:lang w:val="sr-Latn-BA" w:eastAsia="ar-SA"/>
              </w:rPr>
            </w:pPr>
          </w:p>
          <w:p w:rsidR="00545BEA" w:rsidRDefault="00545BEA" w:rsidP="00545BEA">
            <w:pPr>
              <w:suppressAutoHyphens/>
              <w:snapToGrid w:val="0"/>
              <w:ind w:right="0"/>
              <w:rPr>
                <w:rFonts w:ascii="Tahoma" w:eastAsia="Times New Roman" w:hAnsi="Tahoma" w:cs="Tahoma"/>
                <w:lang w:val="sr-Latn-BA" w:eastAsia="ar-SA"/>
              </w:rPr>
            </w:pPr>
            <w:r w:rsidRPr="00545BEA">
              <w:rPr>
                <w:rFonts w:ascii="Tahoma" w:eastAsia="Times New Roman" w:hAnsi="Tahoma" w:cs="Tahoma"/>
                <w:lang w:val="sr-Latn-BA" w:eastAsia="ar-SA"/>
              </w:rPr>
              <w:t>4.1.</w:t>
            </w:r>
            <w:r w:rsidRPr="00545BEA">
              <w:rPr>
                <w:rFonts w:ascii="Tahoma" w:eastAsia="Times New Roman" w:hAnsi="Tahoma" w:cs="Tahoma"/>
                <w:lang w:val="sr-Latn-BA" w:eastAsia="ar-SA"/>
              </w:rPr>
              <w:tab/>
            </w:r>
            <w:r w:rsidRPr="00545BEA">
              <w:rPr>
                <w:rFonts w:ascii="Tahoma" w:hAnsi="Tahoma" w:cs="Tahoma"/>
                <w:lang w:val="sr-Latn-BA"/>
              </w:rPr>
              <w:t xml:space="preserve">Krajnji rok za isporuku Robe iznosi </w:t>
            </w:r>
            <w:r w:rsidRPr="00545BEA">
              <w:rPr>
                <w:rFonts w:ascii="Tahoma" w:hAnsi="Tahoma" w:cs="Tahoma"/>
                <w:lang w:val="sr-Cyrl-RS"/>
              </w:rPr>
              <w:t>______</w:t>
            </w:r>
            <w:r w:rsidRPr="00545BEA">
              <w:rPr>
                <w:rFonts w:ascii="Tahoma" w:hAnsi="Tahoma" w:cs="Tahoma"/>
                <w:lang w:val="sr-Latn-BA"/>
              </w:rPr>
              <w:t xml:space="preserve"> dan</w:t>
            </w:r>
            <w:r w:rsidRPr="00545BEA">
              <w:rPr>
                <w:rFonts w:ascii="Tahoma" w:hAnsi="Tahoma" w:cs="Tahoma"/>
                <w:lang w:val="sr-Cyrl-RS"/>
              </w:rPr>
              <w:t>а</w:t>
            </w:r>
            <w:r w:rsidRPr="00545BEA">
              <w:rPr>
                <w:rFonts w:ascii="Tahoma" w:hAnsi="Tahoma" w:cs="Tahoma"/>
                <w:lang w:val="sr-Latn-BA"/>
              </w:rPr>
              <w:t xml:space="preserve"> od datuma</w:t>
            </w:r>
            <w:r w:rsidRPr="002D3673">
              <w:rPr>
                <w:rFonts w:ascii="Tahoma" w:hAnsi="Tahoma" w:cs="Tahoma"/>
                <w:lang w:val="sr-Cyrl-RS"/>
              </w:rPr>
              <w:t xml:space="preserve"> </w:t>
            </w:r>
            <w:r w:rsidRPr="00545BEA">
              <w:rPr>
                <w:rFonts w:ascii="Tahoma" w:hAnsi="Tahoma" w:cs="Tahoma"/>
                <w:lang w:val="sr-Latn-RS"/>
              </w:rPr>
              <w:t>zahtjeva Kupca, kojom se utvrđuje količina Robe sa naznakom odstupanja</w:t>
            </w:r>
            <w:r w:rsidRPr="00545BEA">
              <w:rPr>
                <w:rFonts w:ascii="Tahoma" w:hAnsi="Tahoma" w:cs="Tahoma"/>
                <w:lang w:val="sr-Latn-BA"/>
              </w:rPr>
              <w:t>.</w:t>
            </w:r>
            <w:r w:rsidRPr="00545BEA">
              <w:rPr>
                <w:rFonts w:ascii="Tahoma" w:eastAsia="Times New Roman" w:hAnsi="Tahoma" w:cs="Tahoma"/>
                <w:lang w:val="sr-Latn-BA" w:eastAsia="ar-SA"/>
              </w:rPr>
              <w:t xml:space="preserve"> </w:t>
            </w:r>
          </w:p>
          <w:p w:rsidR="00E41B45" w:rsidRPr="00545BEA" w:rsidRDefault="00E41B45" w:rsidP="00545BEA">
            <w:pPr>
              <w:suppressAutoHyphens/>
              <w:snapToGrid w:val="0"/>
              <w:ind w:right="0"/>
              <w:rPr>
                <w:rFonts w:ascii="Tahoma" w:eastAsia="Times New Roman" w:hAnsi="Tahoma" w:cs="Tahoma"/>
                <w:lang w:val="sr-Latn-BA" w:eastAsia="ar-SA"/>
              </w:rPr>
            </w:pPr>
          </w:p>
          <w:p w:rsidR="000247FE" w:rsidRDefault="000247FE" w:rsidP="000247FE">
            <w:pPr>
              <w:suppressAutoHyphens/>
              <w:snapToGrid w:val="0"/>
              <w:spacing w:line="276" w:lineRule="auto"/>
              <w:ind w:right="0"/>
              <w:rPr>
                <w:rFonts w:ascii="Tahoma" w:eastAsia="Times New Roman" w:hAnsi="Tahoma" w:cs="Tahoma"/>
                <w:lang w:val="sr-Latn-BA" w:eastAsia="ar-SA"/>
              </w:rPr>
            </w:pPr>
            <w:r w:rsidRPr="00161430">
              <w:rPr>
                <w:rFonts w:ascii="Tahoma" w:eastAsia="Times New Roman" w:hAnsi="Tahoma" w:cs="Tahoma"/>
                <w:lang w:val="sr-Latn-BA" w:eastAsia="ar-SA"/>
              </w:rPr>
              <w:t>4.2.</w:t>
            </w:r>
            <w:r w:rsidRPr="00161430">
              <w:rPr>
                <w:rFonts w:ascii="Tahoma" w:eastAsia="Times New Roman" w:hAnsi="Tahoma" w:cs="Tahoma"/>
                <w:lang w:val="sr-Latn-BA" w:eastAsia="ar-SA"/>
              </w:rPr>
              <w:tab/>
              <w:t xml:space="preserve">Datum isporuke Robe je datum potpisivanja i ovjere </w:t>
            </w:r>
            <w:r w:rsidRPr="00161430">
              <w:rPr>
                <w:rFonts w:ascii="Tahoma" w:eastAsia="Times New Roman" w:hAnsi="Tahoma" w:cs="Tahoma"/>
                <w:i/>
                <w:lang w:val="sr-Latn-BA" w:eastAsia="ar-SA"/>
              </w:rPr>
              <w:t>otpremnice</w:t>
            </w:r>
            <w:r w:rsidRPr="00161430">
              <w:rPr>
                <w:rFonts w:ascii="Tahoma" w:eastAsia="Times New Roman" w:hAnsi="Tahoma" w:cs="Tahoma"/>
                <w:lang w:val="sr-Latn-BA" w:eastAsia="ar-SA"/>
              </w:rPr>
              <w:t xml:space="preserve"> </w:t>
            </w:r>
            <w:r w:rsidRPr="00161430">
              <w:rPr>
                <w:rFonts w:ascii="Tahoma" w:eastAsia="Times New Roman" w:hAnsi="Tahoma" w:cs="Tahoma"/>
                <w:i/>
                <w:lang w:val="sr-Latn-BA" w:eastAsia="ar-SA"/>
              </w:rPr>
              <w:t xml:space="preserve">(primjenjuje se u slučaju kada je Prodavac registrovan na teritoriji Bosne i Hercegovine) / tovarno-transportnog lista (primjenjuje se u slučaju kada je Prodavac registrovan van teritorije Bosne i Hercegovine) </w:t>
            </w:r>
            <w:r w:rsidRPr="00161430">
              <w:rPr>
                <w:rFonts w:ascii="Tahoma" w:eastAsia="Times New Roman" w:hAnsi="Tahoma" w:cs="Tahoma"/>
                <w:lang w:val="sr-Latn-BA" w:eastAsia="ar-SA"/>
              </w:rPr>
              <w:t>od strane</w:t>
            </w:r>
            <w:r>
              <w:rPr>
                <w:rFonts w:ascii="Tahoma" w:eastAsia="Times New Roman" w:hAnsi="Tahoma" w:cs="Tahoma"/>
                <w:lang w:val="sr-Latn-BA" w:eastAsia="ar-SA"/>
              </w:rPr>
              <w:t xml:space="preserve"> ovlašćenog predstavnika Kupca.</w:t>
            </w:r>
          </w:p>
          <w:p w:rsidR="000247FE" w:rsidRPr="000247FE" w:rsidRDefault="000247FE" w:rsidP="000247FE">
            <w:pPr>
              <w:suppressAutoHyphens/>
              <w:snapToGrid w:val="0"/>
              <w:spacing w:line="276" w:lineRule="auto"/>
              <w:ind w:right="0"/>
              <w:rPr>
                <w:rFonts w:ascii="Tahoma" w:eastAsia="Times New Roman" w:hAnsi="Tahoma" w:cs="Tahoma"/>
                <w:lang w:val="sr-Latn-BA" w:eastAsia="ar-SA"/>
              </w:rPr>
            </w:pPr>
            <w:r w:rsidRPr="000247FE">
              <w:rPr>
                <w:rFonts w:ascii="Tahoma" w:eastAsia="Times New Roman" w:hAnsi="Tahoma" w:cs="Tahoma"/>
                <w:lang w:val="sr-Latn-BA" w:eastAsia="ar-SA"/>
              </w:rPr>
              <w:lastRenderedPageBreak/>
              <w:t>4.3.</w:t>
            </w:r>
            <w:r w:rsidRPr="000247FE">
              <w:rPr>
                <w:rFonts w:ascii="Tahoma" w:eastAsia="Times New Roman" w:hAnsi="Tahoma" w:cs="Tahoma"/>
                <w:lang w:val="sr-Latn-BA" w:eastAsia="ar-SA"/>
              </w:rPr>
              <w:tab/>
              <w:t>Prodavac će zajedno sa isporučenom Robom Kupcu takođe dostaviti i sledeće dokumente:</w:t>
            </w:r>
          </w:p>
          <w:p w:rsidR="000247FE" w:rsidRPr="00A25E8A" w:rsidRDefault="000247FE" w:rsidP="000247FE">
            <w:pPr>
              <w:suppressAutoHyphens/>
              <w:snapToGrid w:val="0"/>
              <w:ind w:right="0"/>
              <w:rPr>
                <w:rFonts w:ascii="Tahoma" w:eastAsia="Times New Roman" w:hAnsi="Tahoma" w:cs="Tahoma"/>
                <w:sz w:val="20"/>
                <w:szCs w:val="20"/>
                <w:lang w:val="sr-Latn-BA" w:eastAsia="ar-SA"/>
              </w:rPr>
            </w:pPr>
            <w:r w:rsidRPr="00A25E8A">
              <w:rPr>
                <w:rFonts w:ascii="Tahoma" w:eastAsia="Times New Roman" w:hAnsi="Tahoma" w:cs="Tahoma"/>
                <w:lang w:val="sr-Latn-BA" w:eastAsia="ar-SA"/>
              </w:rPr>
              <w:t xml:space="preserve">a) Račun-fakturu – </w:t>
            </w:r>
            <w:r w:rsidRPr="00A25E8A">
              <w:rPr>
                <w:rFonts w:ascii="Tahoma" w:hAnsi="Tahoma" w:cs="Tahoma"/>
                <w:lang w:val="sr-Latn-BA"/>
              </w:rPr>
              <w:t>broj orginalnih primjeraka sačinjava se u zavisnosti od broja pograničnih carinskih ispostava</w:t>
            </w:r>
            <w:r w:rsidRPr="00A25E8A">
              <w:rPr>
                <w:rFonts w:ascii="Tahoma" w:eastAsia="Times New Roman" w:hAnsi="Tahoma" w:cs="Tahoma"/>
                <w:sz w:val="20"/>
                <w:szCs w:val="20"/>
                <w:lang w:val="sr-Latn-BA" w:eastAsia="ar-SA"/>
              </w:rPr>
              <w:t>;</w:t>
            </w:r>
          </w:p>
          <w:p w:rsidR="000247FE" w:rsidRPr="000247FE" w:rsidRDefault="000247FE" w:rsidP="000247FE">
            <w:pPr>
              <w:suppressAutoHyphens/>
              <w:snapToGrid w:val="0"/>
              <w:spacing w:line="276" w:lineRule="auto"/>
              <w:ind w:right="0"/>
              <w:rPr>
                <w:rFonts w:ascii="Tahoma" w:eastAsia="Times New Roman" w:hAnsi="Tahoma" w:cs="Tahoma"/>
                <w:lang w:val="sr-Latn-BA" w:eastAsia="ar-SA"/>
              </w:rPr>
            </w:pPr>
            <w:r w:rsidRPr="000247FE">
              <w:rPr>
                <w:rFonts w:ascii="Tahoma" w:eastAsia="Times New Roman" w:hAnsi="Tahoma" w:cs="Tahoma"/>
                <w:lang w:val="sr-Latn-BA" w:eastAsia="ar-SA"/>
              </w:rPr>
              <w:t xml:space="preserve">b) </w:t>
            </w:r>
            <w:r w:rsidRPr="000247FE">
              <w:rPr>
                <w:rFonts w:ascii="Tahoma" w:eastAsia="Times New Roman" w:hAnsi="Tahoma" w:cs="Tahoma"/>
                <w:i/>
                <w:lang w:val="sr-Latn-BA" w:eastAsia="ar-SA"/>
              </w:rPr>
              <w:t>Otpremnicu (primjenjuje se u slučaju kada je Prodavac registrovan na teritoriji Bosne i Hercegovine) / Tovarno - transportni list - broj originalnih primjeraka sačinjava se u zavisnosti od broja pograničnih carinskih ispostava (primjenjuje se u slučaju kada je Prodavac registrovan van teritorije Bosne i Hercegovine)</w:t>
            </w:r>
            <w:r w:rsidRPr="000247FE">
              <w:rPr>
                <w:rFonts w:ascii="Tahoma" w:eastAsia="Times New Roman" w:hAnsi="Tahoma" w:cs="Tahoma"/>
                <w:lang w:val="sr-Latn-BA" w:eastAsia="ar-SA"/>
              </w:rPr>
              <w:t>;</w:t>
            </w:r>
          </w:p>
          <w:p w:rsidR="000247FE" w:rsidRPr="000247FE" w:rsidRDefault="000247FE" w:rsidP="000247FE">
            <w:pPr>
              <w:suppressAutoHyphens/>
              <w:snapToGrid w:val="0"/>
              <w:spacing w:line="276" w:lineRule="auto"/>
              <w:ind w:right="0"/>
              <w:rPr>
                <w:rFonts w:ascii="Tahoma" w:eastAsia="Times New Roman" w:hAnsi="Tahoma" w:cs="Tahoma"/>
                <w:lang w:val="sr-Latn-BA" w:eastAsia="ar-SA"/>
              </w:rPr>
            </w:pPr>
            <w:r>
              <w:rPr>
                <w:rFonts w:ascii="Tahoma" w:eastAsia="Times New Roman" w:hAnsi="Tahoma" w:cs="Tahoma"/>
                <w:lang w:val="sr-Latn-BA" w:eastAsia="ar-SA"/>
              </w:rPr>
              <w:t>v) Certifikat o kvalitetu</w:t>
            </w:r>
            <w:r w:rsidRPr="000247FE">
              <w:rPr>
                <w:rFonts w:ascii="Tahoma" w:eastAsia="Times New Roman" w:hAnsi="Tahoma" w:cs="Tahoma"/>
                <w:lang w:val="sr-Latn-BA" w:eastAsia="ar-SA"/>
              </w:rPr>
              <w:t xml:space="preserve"> Robe;</w:t>
            </w:r>
          </w:p>
          <w:p w:rsidR="000247FE" w:rsidRPr="000247FE" w:rsidRDefault="000247FE" w:rsidP="000247FE">
            <w:pPr>
              <w:suppressAutoHyphens/>
              <w:snapToGrid w:val="0"/>
              <w:spacing w:line="276" w:lineRule="auto"/>
              <w:ind w:right="0"/>
              <w:rPr>
                <w:rFonts w:ascii="Tahoma" w:eastAsia="Times New Roman" w:hAnsi="Tahoma" w:cs="Tahoma"/>
                <w:lang w:val="sr-Latn-BA" w:eastAsia="ar-SA"/>
              </w:rPr>
            </w:pPr>
            <w:r w:rsidRPr="000247FE">
              <w:rPr>
                <w:rFonts w:ascii="Tahoma" w:eastAsia="Times New Roman" w:hAnsi="Tahoma" w:cs="Tahoma"/>
                <w:lang w:val="sr-Latn-BA" w:eastAsia="ar-SA"/>
              </w:rPr>
              <w:t xml:space="preserve">g) Lista pakovanja uz navođenje sadržaja svakog koleta ili partije koja se isporučuje, bruto i neto težine; </w:t>
            </w:r>
          </w:p>
          <w:p w:rsidR="000247FE" w:rsidRPr="000247FE" w:rsidRDefault="000247FE" w:rsidP="000247FE">
            <w:pPr>
              <w:suppressAutoHyphens/>
              <w:snapToGrid w:val="0"/>
              <w:spacing w:line="276" w:lineRule="auto"/>
              <w:ind w:right="0"/>
              <w:rPr>
                <w:rFonts w:ascii="Tahoma" w:eastAsia="Times New Roman" w:hAnsi="Tahoma" w:cs="Tahoma"/>
                <w:lang w:val="sr-Latn-BA" w:eastAsia="ar-SA"/>
              </w:rPr>
            </w:pPr>
            <w:r w:rsidRPr="000247FE">
              <w:rPr>
                <w:rFonts w:ascii="Tahoma" w:eastAsia="Times New Roman" w:hAnsi="Tahoma" w:cs="Tahoma"/>
                <w:lang w:val="sr-Latn-BA" w:eastAsia="ar-SA"/>
              </w:rPr>
              <w:t>d) Certifikat o porijeklu Robe;</w:t>
            </w:r>
          </w:p>
          <w:p w:rsidR="00E63E3E" w:rsidRPr="00E63E3E" w:rsidRDefault="000247FE" w:rsidP="00A25E8A">
            <w:pPr>
              <w:suppressAutoHyphens/>
              <w:snapToGrid w:val="0"/>
              <w:ind w:right="0"/>
              <w:rPr>
                <w:rFonts w:ascii="Tahoma" w:eastAsia="Times New Roman" w:hAnsi="Tahoma" w:cs="Tahoma"/>
                <w:lang w:val="sr-Latn-BA" w:eastAsia="ar-SA"/>
              </w:rPr>
            </w:pPr>
            <w:r w:rsidRPr="000247FE">
              <w:rPr>
                <w:rFonts w:ascii="Tahoma" w:eastAsia="Times New Roman" w:hAnsi="Tahoma" w:cs="Tahoma"/>
                <w:lang w:val="sr-Latn-BA" w:eastAsia="ar-SA"/>
              </w:rPr>
              <w:t xml:space="preserve">e) Komplet tehničke dokumentacije </w:t>
            </w:r>
            <w:r w:rsidRPr="000247FE">
              <w:rPr>
                <w:rFonts w:ascii="Tahoma" w:eastAsia="Times New Roman" w:hAnsi="Tahoma" w:cs="Tahoma"/>
                <w:szCs w:val="20"/>
                <w:lang w:val="sr-Latn-BA" w:eastAsia="ar-SA"/>
              </w:rPr>
              <w:t xml:space="preserve">za svaku jedinicu Robe u skladu sa Prilogom br. 1. </w:t>
            </w:r>
          </w:p>
          <w:p w:rsidR="000247FE" w:rsidRPr="00A25E8A" w:rsidRDefault="00A25E8A" w:rsidP="00A25E8A">
            <w:pPr>
              <w:suppressAutoHyphens/>
              <w:snapToGrid w:val="0"/>
              <w:ind w:right="0"/>
              <w:rPr>
                <w:rFonts w:ascii="Tahoma" w:hAnsi="Tahoma" w:cs="Tahoma"/>
                <w:lang w:val="sr-Latn-BA"/>
              </w:rPr>
            </w:pPr>
            <w:r w:rsidRPr="00A25E8A">
              <w:rPr>
                <w:rFonts w:ascii="Tahoma" w:eastAsia="Times New Roman" w:hAnsi="Tahoma" w:cs="Tahoma"/>
                <w:lang w:val="sr-Latn-BA" w:eastAsia="ar-SA"/>
              </w:rPr>
              <w:t xml:space="preserve">4.4. </w:t>
            </w:r>
            <w:r w:rsidRPr="00A25E8A">
              <w:rPr>
                <w:rFonts w:ascii="Tahoma" w:hAnsi="Tahoma" w:cs="Tahoma"/>
                <w:lang w:val="sr-Latn-BA"/>
              </w:rPr>
              <w:t>Kašnjenje u dostavljanju dokumentacije jednak</w:t>
            </w:r>
            <w:r w:rsidR="000F28B7">
              <w:rPr>
                <w:rFonts w:ascii="Tahoma" w:hAnsi="Tahoma" w:cs="Tahoma"/>
                <w:lang w:val="sr-Latn-BA"/>
              </w:rPr>
              <w:t>o je kašnjenju u isporuci Robe.</w:t>
            </w:r>
          </w:p>
          <w:p w:rsidR="00A25E8A" w:rsidRPr="00A25E8A" w:rsidRDefault="00A25E8A" w:rsidP="00A25E8A">
            <w:pPr>
              <w:spacing w:line="276" w:lineRule="auto"/>
              <w:ind w:right="0"/>
              <w:rPr>
                <w:rFonts w:ascii="Tahoma" w:hAnsi="Tahoma" w:cs="Tahoma"/>
                <w:lang w:val="sr-Cyrl-RS"/>
              </w:rPr>
            </w:pPr>
            <w:r w:rsidRPr="00A25E8A">
              <w:rPr>
                <w:rFonts w:ascii="Tahoma" w:eastAsia="Times New Roman" w:hAnsi="Tahoma" w:cs="Tahoma"/>
                <w:szCs w:val="20"/>
                <w:lang w:val="es-SV" w:eastAsia="ar-SA"/>
              </w:rPr>
              <w:t xml:space="preserve">4.5. </w:t>
            </w:r>
            <w:r w:rsidRPr="00A25E8A">
              <w:rPr>
                <w:rFonts w:ascii="Tahoma" w:hAnsi="Tahoma" w:cs="Tahoma"/>
                <w:lang w:val="sr-Latn-BA"/>
              </w:rPr>
              <w:t>Smatraće se da je Prodavac predao,</w:t>
            </w:r>
            <w:r w:rsidRPr="00A25E8A">
              <w:rPr>
                <w:rFonts w:ascii="Tahoma" w:hAnsi="Tahoma" w:cs="Tahoma"/>
                <w:lang w:val="sr-Cyrl-RS"/>
              </w:rPr>
              <w:t xml:space="preserve"> </w:t>
            </w:r>
            <w:r w:rsidRPr="00A25E8A">
              <w:rPr>
                <w:rFonts w:ascii="Tahoma" w:hAnsi="Tahoma" w:cs="Tahoma"/>
                <w:lang w:val="sr-Latn-BA"/>
              </w:rPr>
              <w:t>a</w:t>
            </w:r>
            <w:r w:rsidRPr="00A25E8A">
              <w:rPr>
                <w:rFonts w:ascii="Tahoma" w:hAnsi="Tahoma" w:cs="Tahoma"/>
                <w:lang w:val="sr-Cyrl-RS"/>
              </w:rPr>
              <w:t xml:space="preserve"> </w:t>
            </w:r>
            <w:r w:rsidRPr="00A25E8A">
              <w:rPr>
                <w:rFonts w:ascii="Tahoma" w:hAnsi="Tahoma" w:cs="Tahoma"/>
                <w:lang w:val="sr-Latn-BA"/>
              </w:rPr>
              <w:t>Kupac    preuzeo Robu:</w:t>
            </w:r>
          </w:p>
          <w:p w:rsidR="00B955BD" w:rsidRDefault="00A25E8A" w:rsidP="00A25E8A">
            <w:pPr>
              <w:suppressAutoHyphens/>
              <w:snapToGrid w:val="0"/>
              <w:ind w:right="0"/>
              <w:rPr>
                <w:rFonts w:ascii="Tahoma" w:eastAsia="Times New Roman" w:hAnsi="Tahoma" w:cs="Tahoma"/>
                <w:szCs w:val="20"/>
                <w:lang w:val="sr-Latn-BA" w:eastAsia="ar-SA"/>
              </w:rPr>
            </w:pPr>
            <w:r w:rsidRPr="00A25E8A">
              <w:rPr>
                <w:rFonts w:ascii="Tahoma" w:eastAsia="Times New Roman" w:hAnsi="Tahoma" w:cs="Tahoma"/>
                <w:szCs w:val="20"/>
                <w:lang w:val="sr-Latn-BA" w:eastAsia="ar-SA"/>
              </w:rPr>
              <w:t>a)  kvantitativno – u skladu sa brojem tovarnih mjesta i težinom, navedenom u</w:t>
            </w:r>
            <w:r w:rsidRPr="00A25E8A">
              <w:rPr>
                <w:rFonts w:ascii="Tahoma" w:eastAsia="Times New Roman" w:hAnsi="Tahoma" w:cs="Tahoma"/>
                <w:szCs w:val="20"/>
                <w:lang w:val="sr-Cyrl-RS" w:eastAsia="ar-SA"/>
              </w:rPr>
              <w:t xml:space="preserve"> </w:t>
            </w:r>
            <w:r w:rsidR="00E63E3E" w:rsidRPr="00E63E3E">
              <w:rPr>
                <w:rFonts w:ascii="Tahoma" w:eastAsia="Times New Roman" w:hAnsi="Tahoma" w:cs="Tahoma"/>
                <w:szCs w:val="20"/>
                <w:lang w:val="sr-Latn-BA" w:eastAsia="ar-SA"/>
              </w:rPr>
              <w:t xml:space="preserve">otpremnici </w:t>
            </w:r>
            <w:r w:rsidR="00E63E3E" w:rsidRPr="00E63E3E">
              <w:rPr>
                <w:rFonts w:ascii="Tahoma" w:eastAsia="Times New Roman" w:hAnsi="Tahoma" w:cs="Tahoma"/>
                <w:i/>
                <w:szCs w:val="20"/>
                <w:lang w:val="sr-Latn-BA" w:eastAsia="ar-SA"/>
              </w:rPr>
              <w:t>(primjenjuje se u slučaju kada je Prodavac registrovan na teritoriji Bosne i Hercegovine) / tovarno - transportnom listu (primjenjuje se u slučaju kada je Prodavac registrovan van teritorije Bosne i Hercegovine)</w:t>
            </w:r>
            <w:r w:rsidR="00E63E3E" w:rsidRPr="00E63E3E">
              <w:rPr>
                <w:lang w:val="sr-Latn-BA"/>
              </w:rPr>
              <w:t xml:space="preserve"> </w:t>
            </w:r>
            <w:r w:rsidR="00E63E3E">
              <w:rPr>
                <w:lang w:val="sr-Latn-BA"/>
              </w:rPr>
              <w:t xml:space="preserve"> </w:t>
            </w:r>
            <w:r w:rsidRPr="00A25E8A">
              <w:rPr>
                <w:rFonts w:ascii="Tahoma" w:eastAsia="Times New Roman" w:hAnsi="Tahoma" w:cs="Tahoma"/>
                <w:szCs w:val="20"/>
                <w:lang w:val="sr-Latn-BA" w:eastAsia="ar-SA"/>
              </w:rPr>
              <w:t xml:space="preserve">i </w:t>
            </w:r>
            <w:r w:rsidR="00B955BD" w:rsidRPr="00B955BD">
              <w:rPr>
                <w:rFonts w:ascii="Tahoma" w:eastAsia="Times New Roman" w:hAnsi="Tahoma" w:cs="Tahoma"/>
                <w:szCs w:val="20"/>
                <w:lang w:val="sr-Latn-BA" w:eastAsia="ar-SA"/>
              </w:rPr>
              <w:t>odvagom prilikom prijema robe na skladište „Rafinerije ulja Modriča“a.d. Modriča,</w:t>
            </w:r>
          </w:p>
          <w:p w:rsidR="00505457" w:rsidRDefault="00A25E8A" w:rsidP="00A25E8A">
            <w:pPr>
              <w:suppressAutoHyphens/>
              <w:snapToGrid w:val="0"/>
              <w:ind w:right="0"/>
              <w:rPr>
                <w:rFonts w:ascii="Tahoma" w:eastAsia="Times New Roman" w:hAnsi="Tahoma" w:cs="Tahoma"/>
                <w:szCs w:val="20"/>
                <w:lang w:val="sr-Latn-BA" w:eastAsia="ar-SA"/>
              </w:rPr>
            </w:pPr>
            <w:r w:rsidRPr="00A25E8A">
              <w:rPr>
                <w:rFonts w:ascii="Tahoma" w:eastAsia="Times New Roman" w:hAnsi="Tahoma" w:cs="Tahoma"/>
                <w:szCs w:val="20"/>
                <w:lang w:val="sr-Latn-BA" w:eastAsia="ar-SA"/>
              </w:rPr>
              <w:t>b)   kvalitativno – u skladu sa Sertifikatom kvaliteta Robe, izdatim od st</w:t>
            </w:r>
            <w:r w:rsidR="005A68A2">
              <w:rPr>
                <w:rFonts w:ascii="Tahoma" w:eastAsia="Times New Roman" w:hAnsi="Tahoma" w:cs="Tahoma"/>
                <w:szCs w:val="20"/>
                <w:lang w:val="sr-Latn-BA" w:eastAsia="ar-SA"/>
              </w:rPr>
              <w:t>rane proizvođača ili Prodavaca</w:t>
            </w:r>
            <w:r w:rsidR="005B1684">
              <w:rPr>
                <w:rFonts w:ascii="Tahoma" w:eastAsia="Times New Roman" w:hAnsi="Tahoma" w:cs="Tahoma"/>
                <w:szCs w:val="20"/>
                <w:lang w:val="sr-Latn-BA" w:eastAsia="ar-SA"/>
              </w:rPr>
              <w:t>.</w:t>
            </w:r>
          </w:p>
          <w:p w:rsidR="00187398" w:rsidRDefault="00187398" w:rsidP="00A25E8A">
            <w:pPr>
              <w:suppressAutoHyphens/>
              <w:snapToGrid w:val="0"/>
              <w:ind w:right="0"/>
              <w:rPr>
                <w:rFonts w:ascii="Tahoma" w:eastAsia="Times New Roman" w:hAnsi="Tahoma" w:cs="Tahoma"/>
                <w:b/>
                <w:i/>
                <w:szCs w:val="20"/>
                <w:highlight w:val="yellow"/>
                <w:lang w:val="sr-Latn-BA" w:eastAsia="ar-SA"/>
              </w:rPr>
            </w:pPr>
          </w:p>
          <w:p w:rsidR="005B1684" w:rsidRPr="00A25E8A" w:rsidRDefault="005B1684" w:rsidP="00A25E8A">
            <w:pPr>
              <w:suppressAutoHyphens/>
              <w:snapToGrid w:val="0"/>
              <w:ind w:right="0"/>
              <w:rPr>
                <w:rFonts w:ascii="Tahoma" w:eastAsia="Times New Roman" w:hAnsi="Tahoma" w:cs="Tahoma"/>
                <w:szCs w:val="20"/>
                <w:lang w:val="sr-Latn-BA" w:eastAsia="ar-SA"/>
              </w:rPr>
            </w:pPr>
            <w:r w:rsidRPr="00FE0581">
              <w:rPr>
                <w:rFonts w:ascii="Tahoma" w:eastAsia="Times New Roman" w:hAnsi="Tahoma" w:cs="Tahoma"/>
                <w:b/>
                <w:i/>
                <w:szCs w:val="20"/>
                <w:lang w:val="sr-Latn-BA" w:eastAsia="ar-SA"/>
              </w:rPr>
              <w:t>opcija</w:t>
            </w:r>
            <w:r w:rsidRPr="00FE0581">
              <w:rPr>
                <w:rFonts w:ascii="Tahoma" w:eastAsia="Times New Roman" w:hAnsi="Tahoma" w:cs="Tahoma"/>
                <w:i/>
                <w:szCs w:val="20"/>
                <w:lang w:val="sr-Latn-BA" w:eastAsia="ar-SA"/>
              </w:rPr>
              <w:t>: ili u skladu sa Zapisnikom o kvalitativnom prijemu robe koji Naručilac potpisuje u roku od 15 dana od dana isporuke Robe.</w:t>
            </w:r>
          </w:p>
          <w:p w:rsidR="00B955BD" w:rsidRPr="000F28B7" w:rsidRDefault="00A25E8A" w:rsidP="00A25E8A">
            <w:pPr>
              <w:suppressAutoHyphens/>
              <w:snapToGrid w:val="0"/>
              <w:ind w:right="0"/>
              <w:rPr>
                <w:rFonts w:ascii="Tahoma" w:hAnsi="Tahoma" w:cs="Tahoma"/>
                <w:lang w:val="sr-Latn-BA"/>
              </w:rPr>
            </w:pPr>
            <w:r w:rsidRPr="00A25E8A">
              <w:rPr>
                <w:rFonts w:ascii="Tahoma" w:eastAsia="Times New Roman" w:hAnsi="Tahoma" w:cs="Tahoma"/>
                <w:lang w:val="sr-Latn-BA" w:eastAsia="ar-SA"/>
              </w:rPr>
              <w:t xml:space="preserve">4.6. </w:t>
            </w:r>
            <w:r w:rsidRPr="00A25E8A">
              <w:rPr>
                <w:rFonts w:ascii="Tahoma" w:hAnsi="Tahoma" w:cs="Tahoma"/>
                <w:lang w:val="sr-Latn-BA"/>
              </w:rPr>
              <w:t>U slučaju da Kupac ima prigovor vezano za količinu i kvalitet preuzete Robe, dužan je da u roku od 15 dana nakon isporuke Robe dostavi takav prigo</w:t>
            </w:r>
            <w:r w:rsidR="000F28B7">
              <w:rPr>
                <w:rFonts w:ascii="Tahoma" w:hAnsi="Tahoma" w:cs="Tahoma"/>
                <w:lang w:val="sr-Latn-BA"/>
              </w:rPr>
              <w:t>vor Prodavcu u pismenom obliku.</w:t>
            </w:r>
          </w:p>
          <w:p w:rsidR="00B955BD" w:rsidRDefault="00A25E8A" w:rsidP="00A25E8A">
            <w:pPr>
              <w:suppressAutoHyphens/>
              <w:snapToGrid w:val="0"/>
              <w:ind w:right="0"/>
              <w:rPr>
                <w:rFonts w:ascii="Tahoma" w:hAnsi="Tahoma" w:cs="Tahoma"/>
                <w:i/>
                <w:lang w:val="sr-Latn-RS"/>
              </w:rPr>
            </w:pPr>
            <w:r w:rsidRPr="00B67E24">
              <w:rPr>
                <w:rFonts w:ascii="Tahoma" w:eastAsia="Times New Roman" w:hAnsi="Tahoma" w:cs="Tahoma"/>
                <w:szCs w:val="20"/>
                <w:lang w:val="sr-Cyrl-RS" w:eastAsia="ar-SA"/>
              </w:rPr>
              <w:t xml:space="preserve">4.7. </w:t>
            </w:r>
            <w:r w:rsidR="005B1684" w:rsidRPr="005B1684">
              <w:rPr>
                <w:rFonts w:ascii="Tahoma" w:hAnsi="Tahoma" w:cs="Tahoma"/>
                <w:lang w:val="sr-Latn-BA"/>
              </w:rPr>
              <w:t xml:space="preserve">U slučaju isporuke Robe u nedovoljnoj količini, Kupac ima pravo da plati samo onu količinu Robe koja je isporučena. </w:t>
            </w:r>
            <w:r w:rsidR="00262BCC" w:rsidRPr="00D27836">
              <w:rPr>
                <w:rFonts w:ascii="Tahoma" w:hAnsi="Tahoma" w:cs="Tahoma"/>
                <w:i/>
                <w:lang w:val="sr-Cyrl-RS"/>
              </w:rPr>
              <w:t xml:space="preserve">Dozvoljeno odstupanje prilikom odvage u „Rafineriji ulja Modriča“ a.d. je ± 40 kg </w:t>
            </w:r>
            <w:r w:rsidR="00262BCC" w:rsidRPr="00D27836">
              <w:rPr>
                <w:rFonts w:ascii="Tahoma" w:hAnsi="Tahoma" w:cs="Tahoma"/>
                <w:i/>
                <w:lang w:val="sr-Latn-RS"/>
              </w:rPr>
              <w:t>za svaku pojedinačnu isporuku (za isporuke u autocisternama).</w:t>
            </w:r>
          </w:p>
          <w:p w:rsidR="00A25E8A" w:rsidRPr="00A25E8A" w:rsidRDefault="00A25E8A" w:rsidP="00A25E8A">
            <w:pPr>
              <w:suppressAutoHyphens/>
              <w:snapToGrid w:val="0"/>
              <w:ind w:right="0"/>
              <w:rPr>
                <w:rFonts w:ascii="Tahoma" w:eastAsia="Times New Roman" w:hAnsi="Tahoma" w:cs="Tahoma"/>
                <w:szCs w:val="20"/>
                <w:lang w:val="sr-Latn-BA" w:eastAsia="ar-SA"/>
              </w:rPr>
            </w:pPr>
            <w:r w:rsidRPr="00A25E8A">
              <w:rPr>
                <w:rFonts w:ascii="Tahoma" w:eastAsia="Times New Roman" w:hAnsi="Tahoma" w:cs="Tahoma"/>
                <w:szCs w:val="20"/>
                <w:lang w:val="sr-Cyrl-RS" w:eastAsia="ar-SA"/>
              </w:rPr>
              <w:t xml:space="preserve">4.8. </w:t>
            </w:r>
            <w:r w:rsidRPr="00A25E8A">
              <w:rPr>
                <w:rFonts w:ascii="Tahoma" w:eastAsia="Times New Roman" w:hAnsi="Tahoma" w:cs="Tahoma"/>
                <w:szCs w:val="20"/>
                <w:lang w:val="sr-Latn-BA" w:eastAsia="ar-SA"/>
              </w:rPr>
              <w:t>U slučaju isporuke Robe neodgovarajućeg kvaliteta, Kupac ima pravo da po sopstvenom izboru zahtjeva proporcionalno smanjenje kupoprodajne cijene Robe, besplatno otklanjanje nedostataka kod  Robe ili zamjenu Robe odgov</w:t>
            </w:r>
            <w:r w:rsidR="005B1684">
              <w:rPr>
                <w:rFonts w:ascii="Tahoma" w:eastAsia="Times New Roman" w:hAnsi="Tahoma" w:cs="Tahoma"/>
                <w:szCs w:val="20"/>
                <w:lang w:val="sr-Latn-BA" w:eastAsia="ar-SA"/>
              </w:rPr>
              <w:t>ara</w:t>
            </w:r>
            <w:r w:rsidR="00B955BD">
              <w:rPr>
                <w:rFonts w:ascii="Tahoma" w:eastAsia="Times New Roman" w:hAnsi="Tahoma" w:cs="Tahoma"/>
                <w:szCs w:val="20"/>
                <w:lang w:val="sr-Latn-BA" w:eastAsia="ar-SA"/>
              </w:rPr>
              <w:t>jućeg kvaliteta, u roku od 15</w:t>
            </w:r>
            <w:r w:rsidRPr="00A25E8A">
              <w:rPr>
                <w:rFonts w:ascii="Tahoma" w:eastAsia="Times New Roman" w:hAnsi="Tahoma" w:cs="Tahoma"/>
                <w:szCs w:val="20"/>
                <w:lang w:val="sr-Latn-BA" w:eastAsia="ar-SA"/>
              </w:rPr>
              <w:t xml:space="preserve"> dana od trenutka k</w:t>
            </w:r>
            <w:r w:rsidR="000F28B7">
              <w:rPr>
                <w:rFonts w:ascii="Tahoma" w:eastAsia="Times New Roman" w:hAnsi="Tahoma" w:cs="Tahoma"/>
                <w:szCs w:val="20"/>
                <w:lang w:val="sr-Latn-BA" w:eastAsia="ar-SA"/>
              </w:rPr>
              <w:t>ada o tome obavjesti Prodavaca.</w:t>
            </w:r>
          </w:p>
          <w:p w:rsidR="00A25E8A" w:rsidRDefault="00A25E8A" w:rsidP="008458C8">
            <w:pPr>
              <w:suppressAutoHyphens/>
              <w:snapToGrid w:val="0"/>
              <w:ind w:right="0"/>
              <w:rPr>
                <w:rFonts w:ascii="Tahoma" w:hAnsi="Tahoma" w:cs="Tahoma"/>
                <w:lang w:val="sr-Latn-BA"/>
              </w:rPr>
            </w:pPr>
            <w:r w:rsidRPr="00A25E8A">
              <w:rPr>
                <w:rFonts w:ascii="Tahoma" w:eastAsia="Times New Roman" w:hAnsi="Tahoma" w:cs="Tahoma"/>
                <w:szCs w:val="20"/>
                <w:lang w:val="sr-Latn-BA" w:eastAsia="ar-SA"/>
              </w:rPr>
              <w:lastRenderedPageBreak/>
              <w:t xml:space="preserve">4.9. </w:t>
            </w:r>
            <w:r w:rsidRPr="00A25E8A">
              <w:rPr>
                <w:rFonts w:ascii="Tahoma" w:hAnsi="Tahoma" w:cs="Tahoma"/>
                <w:lang w:val="sr-Latn-BA"/>
              </w:rPr>
              <w:t>Pravo vlasništva na Robu prelazi sa Prodavaca na Kupca od datuma isporuke.</w:t>
            </w:r>
          </w:p>
          <w:p w:rsidR="00FE0581" w:rsidRPr="008458C8" w:rsidRDefault="00FE0581" w:rsidP="008458C8">
            <w:pPr>
              <w:suppressAutoHyphens/>
              <w:snapToGrid w:val="0"/>
              <w:ind w:right="0"/>
              <w:rPr>
                <w:rFonts w:ascii="Tahoma" w:hAnsi="Tahoma" w:cs="Tahoma"/>
                <w:lang w:val="sr-Latn-BA"/>
              </w:rPr>
            </w:pPr>
          </w:p>
          <w:p w:rsidR="00A25E8A" w:rsidRPr="00A25E8A" w:rsidRDefault="00A25E8A" w:rsidP="00A25E8A">
            <w:pPr>
              <w:suppressAutoHyphens/>
              <w:snapToGrid w:val="0"/>
              <w:ind w:right="0"/>
              <w:jc w:val="left"/>
              <w:rPr>
                <w:rFonts w:ascii="Tahoma" w:eastAsia="Times New Roman" w:hAnsi="Tahoma" w:cs="Tahoma"/>
                <w:b/>
                <w:szCs w:val="20"/>
                <w:lang w:val="sr-Latn-BA" w:eastAsia="ar-SA"/>
              </w:rPr>
            </w:pPr>
            <w:r w:rsidRPr="00A25E8A">
              <w:rPr>
                <w:rFonts w:ascii="Tahoma" w:eastAsia="Times New Roman" w:hAnsi="Tahoma" w:cs="Tahoma"/>
                <w:b/>
                <w:szCs w:val="20"/>
                <w:lang w:val="sr-Latn-BA" w:eastAsia="ar-SA"/>
              </w:rPr>
              <w:t>5. AMBALAŽA I OZNAČAVANjE</w:t>
            </w:r>
          </w:p>
          <w:p w:rsidR="00A25E8A" w:rsidRPr="00A25E8A" w:rsidRDefault="00A25E8A" w:rsidP="00A25E8A">
            <w:pPr>
              <w:suppressAutoHyphens/>
              <w:snapToGrid w:val="0"/>
              <w:ind w:right="0"/>
              <w:jc w:val="left"/>
              <w:rPr>
                <w:rFonts w:ascii="Tahoma" w:eastAsia="Times New Roman" w:hAnsi="Tahoma" w:cs="Tahoma"/>
                <w:sz w:val="20"/>
                <w:szCs w:val="20"/>
                <w:lang w:val="sr-Latn-BA" w:eastAsia="ar-SA"/>
              </w:rPr>
            </w:pPr>
          </w:p>
          <w:p w:rsidR="00A25E8A" w:rsidRPr="00A25E8A" w:rsidRDefault="00A25E8A" w:rsidP="00A25E8A">
            <w:pPr>
              <w:suppressAutoHyphens/>
              <w:snapToGrid w:val="0"/>
              <w:ind w:right="0"/>
              <w:rPr>
                <w:rFonts w:ascii="Tahoma" w:eastAsia="Times New Roman" w:hAnsi="Tahoma" w:cs="Tahoma"/>
                <w:szCs w:val="20"/>
                <w:lang w:val="sr-Latn-BA" w:eastAsia="ar-SA"/>
              </w:rPr>
            </w:pPr>
            <w:r w:rsidRPr="00A25E8A">
              <w:rPr>
                <w:rFonts w:ascii="Tahoma" w:eastAsia="Times New Roman" w:hAnsi="Tahoma" w:cs="Tahoma"/>
                <w:szCs w:val="20"/>
                <w:lang w:val="sr-Latn-BA" w:eastAsia="ar-SA"/>
              </w:rPr>
              <w:t>5.1.     Roba se mora dostavljati u ambalaži pogodnoj za prevoz, koja dogovara prirodi Robe koja se isporučuje. Ambalaža mora štititi Robu od bilo kakvih povreda i korozije tokom prevoza, uzimajući u obzir eventualne usputne pretovare,</w:t>
            </w:r>
            <w:r w:rsidR="000F28B7">
              <w:rPr>
                <w:rFonts w:ascii="Tahoma" w:eastAsia="Times New Roman" w:hAnsi="Tahoma" w:cs="Tahoma"/>
                <w:szCs w:val="20"/>
                <w:lang w:val="sr-Latn-BA" w:eastAsia="ar-SA"/>
              </w:rPr>
              <w:t xml:space="preserve"> kao i dugotrajno skladištenje.</w:t>
            </w:r>
          </w:p>
          <w:p w:rsidR="00A25E8A" w:rsidRPr="00A25E8A" w:rsidRDefault="00A25E8A" w:rsidP="00A25E8A">
            <w:pPr>
              <w:suppressAutoHyphens/>
              <w:snapToGrid w:val="0"/>
              <w:ind w:right="0"/>
              <w:rPr>
                <w:rFonts w:ascii="Tahoma" w:eastAsia="Times New Roman" w:hAnsi="Tahoma" w:cs="Tahoma"/>
                <w:szCs w:val="20"/>
                <w:lang w:val="sr-Latn-BA" w:eastAsia="ar-SA"/>
              </w:rPr>
            </w:pPr>
            <w:r w:rsidRPr="00A25E8A">
              <w:rPr>
                <w:rFonts w:ascii="Tahoma" w:eastAsia="Times New Roman" w:hAnsi="Tahoma" w:cs="Tahoma"/>
                <w:szCs w:val="20"/>
                <w:lang w:val="sr-Latn-BA" w:eastAsia="ar-SA"/>
              </w:rPr>
              <w:t>5.2.</w:t>
            </w:r>
            <w:r w:rsidRPr="00A25E8A">
              <w:rPr>
                <w:rFonts w:ascii="Tahoma" w:eastAsia="Times New Roman" w:hAnsi="Tahoma" w:cs="Tahoma"/>
                <w:szCs w:val="20"/>
                <w:lang w:val="sr-Latn-BA" w:eastAsia="ar-SA"/>
              </w:rPr>
              <w:tab/>
              <w:t>Prije pakovanja, svi obrađeni dijelovi Robe moraju biti konzervirani na odgovarajući način, koji će zaštititi Robu od kvara tokom prevoza i skladištenja.</w:t>
            </w:r>
          </w:p>
          <w:p w:rsidR="00505457" w:rsidRPr="00A25E8A" w:rsidRDefault="00505457" w:rsidP="00A25E8A">
            <w:pPr>
              <w:suppressAutoHyphens/>
              <w:snapToGrid w:val="0"/>
              <w:ind w:right="0"/>
              <w:rPr>
                <w:rFonts w:ascii="Tahoma" w:eastAsia="Times New Roman" w:hAnsi="Tahoma" w:cs="Tahoma"/>
                <w:szCs w:val="20"/>
                <w:lang w:val="sr-Latn-BA" w:eastAsia="ar-SA"/>
              </w:rPr>
            </w:pPr>
          </w:p>
          <w:p w:rsidR="00806A73" w:rsidRDefault="00A25E8A" w:rsidP="00806A73">
            <w:pPr>
              <w:suppressAutoHyphens/>
              <w:snapToGrid w:val="0"/>
              <w:ind w:right="0"/>
              <w:rPr>
                <w:rFonts w:ascii="Tahoma" w:eastAsia="Times New Roman" w:hAnsi="Tahoma" w:cs="Tahoma"/>
                <w:szCs w:val="20"/>
                <w:lang w:val="sr-Cyrl-RS" w:eastAsia="ar-SA"/>
              </w:rPr>
            </w:pPr>
            <w:r w:rsidRPr="00A25E8A">
              <w:rPr>
                <w:rFonts w:ascii="Tahoma" w:eastAsia="Times New Roman" w:hAnsi="Tahoma" w:cs="Tahoma"/>
                <w:szCs w:val="20"/>
                <w:lang w:val="sr-Latn-BA" w:eastAsia="ar-SA"/>
              </w:rPr>
              <w:t>5.</w:t>
            </w:r>
            <w:r w:rsidRPr="00A25E8A">
              <w:rPr>
                <w:rFonts w:ascii="Tahoma" w:eastAsia="Times New Roman" w:hAnsi="Tahoma" w:cs="Tahoma"/>
                <w:szCs w:val="20"/>
                <w:lang w:val="sr-Cyrl-RS" w:eastAsia="ar-SA"/>
              </w:rPr>
              <w:t>3</w:t>
            </w:r>
            <w:r w:rsidRPr="00A25E8A">
              <w:rPr>
                <w:rFonts w:ascii="Tahoma" w:eastAsia="Times New Roman" w:hAnsi="Tahoma" w:cs="Tahoma"/>
                <w:szCs w:val="20"/>
                <w:lang w:val="sr-Latn-BA" w:eastAsia="ar-SA"/>
              </w:rPr>
              <w:t>. Prodavac je odgovoran za gubitke ili oštećenja Robe, nastale zbog nekvalitetne ili nepropisne konzervacije, označavanja i pakovanja Robe, kao i za stvarnu štetu, vezanu za isporuku Robe na pogrešnu adresu zbog nepotpunog ili neispravnog označavanja</w:t>
            </w:r>
            <w:r w:rsidRPr="00A25E8A">
              <w:rPr>
                <w:rFonts w:ascii="Tahoma" w:eastAsia="Times New Roman" w:hAnsi="Tahoma" w:cs="Tahoma"/>
                <w:szCs w:val="20"/>
                <w:lang w:val="sr-Cyrl-RS" w:eastAsia="ar-SA"/>
              </w:rPr>
              <w:t>.</w:t>
            </w:r>
          </w:p>
          <w:p w:rsidR="00E63E3E" w:rsidRDefault="00E63E3E" w:rsidP="00806A73">
            <w:pPr>
              <w:suppressAutoHyphens/>
              <w:snapToGrid w:val="0"/>
              <w:ind w:right="0"/>
              <w:rPr>
                <w:rFonts w:ascii="Tahoma" w:eastAsia="Times New Roman" w:hAnsi="Tahoma" w:cs="Tahoma"/>
                <w:szCs w:val="20"/>
                <w:lang w:val="sr-Cyrl-RS" w:eastAsia="ar-SA"/>
              </w:rPr>
            </w:pPr>
          </w:p>
          <w:p w:rsidR="00A25E8A" w:rsidRPr="00806A73" w:rsidRDefault="00A25E8A" w:rsidP="00806A73">
            <w:pPr>
              <w:suppressAutoHyphens/>
              <w:snapToGrid w:val="0"/>
              <w:ind w:right="0"/>
              <w:rPr>
                <w:rFonts w:ascii="Tahoma" w:eastAsia="Times New Roman" w:hAnsi="Tahoma" w:cs="Tahoma"/>
                <w:szCs w:val="20"/>
                <w:lang w:val="sr-Cyrl-RS" w:eastAsia="ar-SA"/>
              </w:rPr>
            </w:pPr>
            <w:r w:rsidRPr="00A25E8A">
              <w:rPr>
                <w:rFonts w:ascii="Tahoma" w:eastAsia="Times New Roman" w:hAnsi="Tahoma" w:cs="Tahoma"/>
                <w:b/>
                <w:szCs w:val="20"/>
                <w:lang w:val="es-SV" w:eastAsia="ar-SA"/>
              </w:rPr>
              <w:t>6. GARANCIJE</w:t>
            </w:r>
          </w:p>
          <w:p w:rsidR="00A25E8A" w:rsidRPr="00A25E8A" w:rsidRDefault="00A25E8A" w:rsidP="00A25E8A">
            <w:pPr>
              <w:suppressAutoHyphens/>
              <w:snapToGrid w:val="0"/>
              <w:ind w:right="0"/>
              <w:jc w:val="left"/>
              <w:rPr>
                <w:rFonts w:ascii="Tahoma" w:eastAsia="Times New Roman" w:hAnsi="Tahoma" w:cs="Tahoma"/>
                <w:sz w:val="20"/>
                <w:szCs w:val="20"/>
                <w:lang w:val="es-SV" w:eastAsia="ar-SA"/>
              </w:rPr>
            </w:pPr>
          </w:p>
          <w:p w:rsidR="00A25E8A" w:rsidRPr="00A25E8A" w:rsidRDefault="00A25E8A" w:rsidP="00A25E8A">
            <w:pPr>
              <w:spacing w:line="276" w:lineRule="auto"/>
              <w:ind w:right="-279"/>
              <w:jc w:val="left"/>
              <w:rPr>
                <w:rFonts w:ascii="Tahoma" w:hAnsi="Tahoma" w:cs="Tahoma"/>
                <w:lang w:val="sr-Latn-BA"/>
              </w:rPr>
            </w:pPr>
            <w:r w:rsidRPr="00B67E24">
              <w:rPr>
                <w:rFonts w:ascii="Tahoma" w:eastAsia="Times New Roman" w:hAnsi="Tahoma" w:cs="Tahoma"/>
                <w:szCs w:val="20"/>
                <w:lang w:val="es-SV" w:eastAsia="ar-SA"/>
              </w:rPr>
              <w:t xml:space="preserve">6.1. </w:t>
            </w:r>
            <w:r w:rsidRPr="00A25E8A">
              <w:rPr>
                <w:rFonts w:ascii="Tahoma" w:hAnsi="Tahoma" w:cs="Tahoma"/>
                <w:lang w:val="sr-Latn-BA"/>
              </w:rPr>
              <w:t>Kvalitet proizvedene i isporučene Robe potvrđuje se potvrdama o usklađenosti.</w:t>
            </w:r>
          </w:p>
          <w:p w:rsidR="00A25E8A" w:rsidRPr="00A25E8A" w:rsidRDefault="00A25E8A" w:rsidP="00A25E8A">
            <w:pPr>
              <w:spacing w:line="276" w:lineRule="auto"/>
              <w:ind w:right="-279"/>
              <w:jc w:val="left"/>
              <w:rPr>
                <w:rFonts w:ascii="Tahoma" w:hAnsi="Tahoma" w:cs="Tahoma"/>
                <w:lang w:val="sr-Latn-BA"/>
              </w:rPr>
            </w:pPr>
            <w:r w:rsidRPr="00A25E8A">
              <w:rPr>
                <w:rFonts w:ascii="Tahoma" w:hAnsi="Tahoma" w:cs="Tahoma"/>
                <w:lang w:val="sr-Latn-BA"/>
              </w:rPr>
              <w:t>Prodavac garantuje:</w:t>
            </w:r>
          </w:p>
          <w:p w:rsidR="00A25E8A" w:rsidRPr="00A25E8A" w:rsidRDefault="00A25E8A" w:rsidP="00A25E8A">
            <w:pPr>
              <w:suppressAutoHyphens/>
              <w:snapToGrid w:val="0"/>
              <w:ind w:right="0"/>
              <w:rPr>
                <w:rFonts w:ascii="Tahoma" w:eastAsia="Times New Roman" w:hAnsi="Tahoma" w:cs="Tahoma"/>
                <w:szCs w:val="20"/>
                <w:lang w:val="sr-Latn-BA" w:eastAsia="ar-SA"/>
              </w:rPr>
            </w:pPr>
            <w:r w:rsidRPr="00A25E8A">
              <w:rPr>
                <w:rFonts w:ascii="Tahoma" w:eastAsia="Times New Roman" w:hAnsi="Tahoma" w:cs="Tahoma"/>
                <w:szCs w:val="20"/>
                <w:lang w:val="es-SV" w:eastAsia="ar-SA"/>
              </w:rPr>
              <w:t xml:space="preserve">a) </w:t>
            </w:r>
            <w:r w:rsidRPr="00A25E8A">
              <w:rPr>
                <w:rFonts w:ascii="Tahoma" w:eastAsia="Times New Roman" w:hAnsi="Tahoma" w:cs="Tahoma"/>
                <w:szCs w:val="20"/>
                <w:lang w:val="es-SV" w:eastAsia="ar-SA"/>
              </w:rPr>
              <w:tab/>
            </w:r>
            <w:r w:rsidRPr="00A25E8A">
              <w:rPr>
                <w:rFonts w:ascii="Tahoma" w:eastAsia="Times New Roman" w:hAnsi="Tahoma" w:cs="Tahoma"/>
                <w:szCs w:val="20"/>
                <w:lang w:val="sr-Latn-BA" w:eastAsia="ar-SA"/>
              </w:rPr>
              <w:t>da je Roba nova i odgovara tehničkim zahtjevima;</w:t>
            </w:r>
          </w:p>
          <w:p w:rsidR="00A25E8A" w:rsidRPr="00A25E8A" w:rsidRDefault="00A25E8A" w:rsidP="00A25E8A">
            <w:pPr>
              <w:suppressAutoHyphens/>
              <w:snapToGrid w:val="0"/>
              <w:ind w:right="0"/>
              <w:rPr>
                <w:rFonts w:ascii="Tahoma" w:eastAsia="Times New Roman" w:hAnsi="Tahoma" w:cs="Tahoma"/>
                <w:szCs w:val="20"/>
                <w:lang w:val="sr-Latn-BA" w:eastAsia="ar-SA"/>
              </w:rPr>
            </w:pPr>
            <w:r w:rsidRPr="00A25E8A">
              <w:rPr>
                <w:rFonts w:ascii="Tahoma" w:eastAsia="Times New Roman" w:hAnsi="Tahoma" w:cs="Tahoma"/>
                <w:szCs w:val="20"/>
                <w:lang w:val="sr-Latn-BA" w:eastAsia="ar-SA"/>
              </w:rPr>
              <w:t xml:space="preserve">b) </w:t>
            </w:r>
            <w:r w:rsidRPr="00A25E8A">
              <w:rPr>
                <w:rFonts w:ascii="Tahoma" w:eastAsia="Times New Roman" w:hAnsi="Tahoma" w:cs="Tahoma"/>
                <w:szCs w:val="20"/>
                <w:lang w:val="sr-Latn-BA" w:eastAsia="ar-SA"/>
              </w:rPr>
              <w:tab/>
              <w:t>da će prilikom izrade Robe primjenjivati visokovkalitetni materijali, te da će biti obezbjeđena prvoklasna obrada i tehnologija izrade Robe,</w:t>
            </w:r>
          </w:p>
          <w:p w:rsidR="00A25E8A" w:rsidRPr="005A68A2" w:rsidRDefault="00A25E8A" w:rsidP="005A68A2">
            <w:pPr>
              <w:suppressAutoHyphens/>
              <w:snapToGrid w:val="0"/>
              <w:ind w:right="0"/>
              <w:rPr>
                <w:rFonts w:ascii="Tahoma" w:eastAsia="Times New Roman" w:hAnsi="Tahoma" w:cs="Tahoma"/>
                <w:szCs w:val="20"/>
                <w:lang w:eastAsia="ar-SA"/>
              </w:rPr>
            </w:pPr>
            <w:r w:rsidRPr="00A25E8A">
              <w:rPr>
                <w:rFonts w:ascii="Tahoma" w:eastAsia="Times New Roman" w:hAnsi="Tahoma" w:cs="Tahoma"/>
                <w:szCs w:val="20"/>
                <w:lang w:val="sr-Latn-BA" w:eastAsia="ar-SA"/>
              </w:rPr>
              <w:t xml:space="preserve">v) </w:t>
            </w:r>
            <w:r w:rsidRPr="00A25E8A">
              <w:rPr>
                <w:rFonts w:ascii="Tahoma" w:eastAsia="Times New Roman" w:hAnsi="Tahoma" w:cs="Tahoma"/>
                <w:szCs w:val="20"/>
                <w:lang w:val="sr-Latn-BA" w:eastAsia="ar-SA"/>
              </w:rPr>
              <w:tab/>
              <w:t>da komplet Robe koja se izrađuje odgovara uslovima ovog Ugovora.</w:t>
            </w:r>
          </w:p>
          <w:p w:rsidR="00A666A1" w:rsidRDefault="00A25E8A" w:rsidP="005A68A2">
            <w:pPr>
              <w:suppressAutoHyphens/>
              <w:snapToGrid w:val="0"/>
              <w:ind w:right="0"/>
              <w:rPr>
                <w:rFonts w:ascii="Tahoma" w:eastAsia="Times New Roman" w:hAnsi="Tahoma" w:cs="Tahoma"/>
                <w:szCs w:val="20"/>
                <w:lang w:val="sr-Latn-BA" w:eastAsia="ar-SA"/>
              </w:rPr>
            </w:pPr>
            <w:r w:rsidRPr="00A25E8A">
              <w:rPr>
                <w:rFonts w:ascii="Tahoma" w:eastAsia="Times New Roman" w:hAnsi="Tahoma" w:cs="Tahoma"/>
                <w:szCs w:val="20"/>
                <w:lang w:val="es-SV" w:eastAsia="ar-SA"/>
              </w:rPr>
              <w:t xml:space="preserve">6.2. </w:t>
            </w:r>
            <w:r w:rsidRPr="00A25E8A">
              <w:rPr>
                <w:rFonts w:ascii="Tahoma" w:eastAsia="Times New Roman" w:hAnsi="Tahoma" w:cs="Tahoma"/>
                <w:szCs w:val="20"/>
                <w:lang w:val="sr-Latn-BA" w:eastAsia="ar-SA"/>
              </w:rPr>
              <w:t xml:space="preserve">Garantni rok za Robu počinje sa datumom isporuke Robe i navodi se za svaku vrstu Robe </w:t>
            </w:r>
            <w:r w:rsidR="000F28B7">
              <w:rPr>
                <w:rFonts w:ascii="Tahoma" w:eastAsia="Times New Roman" w:hAnsi="Tahoma" w:cs="Tahoma"/>
                <w:szCs w:val="20"/>
                <w:lang w:val="sr-Latn-BA" w:eastAsia="ar-SA"/>
              </w:rPr>
              <w:t>u specifikaciji (Prilog br. 1).</w:t>
            </w:r>
          </w:p>
          <w:p w:rsidR="005B1684" w:rsidRPr="00FE0581" w:rsidRDefault="00A25E8A" w:rsidP="005B1684">
            <w:pPr>
              <w:widowControl w:val="0"/>
              <w:suppressAutoHyphens/>
              <w:snapToGrid w:val="0"/>
              <w:rPr>
                <w:rFonts w:ascii="Tahoma" w:eastAsia="Times New Roman" w:hAnsi="Tahoma" w:cs="Tahoma"/>
                <w:szCs w:val="20"/>
                <w:lang w:val="sr-Latn-BA" w:eastAsia="ar-SA"/>
              </w:rPr>
            </w:pPr>
            <w:r w:rsidRPr="00A25E8A">
              <w:rPr>
                <w:rFonts w:ascii="Tahoma" w:eastAsia="Times New Roman" w:hAnsi="Tahoma" w:cs="Tahoma"/>
                <w:szCs w:val="20"/>
                <w:lang w:val="sr-Latn-BA" w:eastAsia="ar-SA"/>
              </w:rPr>
              <w:t>6.3</w:t>
            </w:r>
            <w:r w:rsidRPr="00C022BA">
              <w:rPr>
                <w:rFonts w:ascii="Tahoma" w:eastAsia="Times New Roman" w:hAnsi="Tahoma" w:cs="Tahoma"/>
                <w:szCs w:val="20"/>
                <w:lang w:val="sr-Latn-BA" w:eastAsia="ar-SA"/>
              </w:rPr>
              <w:t xml:space="preserve">. </w:t>
            </w:r>
            <w:r w:rsidR="005B1684" w:rsidRPr="005B1684">
              <w:rPr>
                <w:rFonts w:ascii="Tahoma" w:hAnsi="Tahoma" w:cs="Tahoma"/>
                <w:lang w:val="sr-Latn-BA"/>
              </w:rPr>
              <w:t xml:space="preserve">Ukoliko nakon preuzimanja Robe, ili tokom garantnog roka, budu uočeni nedostaci kod Robe, ili neusklađenost Robe sa uslovima iz ovog Ugovora, Prodavac je dužan za svoj račun otkloniti uočene nedostatke, ili zamijeniti robu sa novom ispravnom robom u roku od 15 (petnaest) kalendarskih dana, ili u periodu potrebnom za pripremu i isporuku nove Robe odgovarajućeg kvaliteta, a u skladu sa predviđenim rokovima </w:t>
            </w:r>
            <w:r w:rsidR="005B1684" w:rsidRPr="00FE0581">
              <w:rPr>
                <w:rFonts w:ascii="Tahoma" w:hAnsi="Tahoma" w:cs="Tahoma"/>
                <w:lang w:val="sr-Latn-BA"/>
              </w:rPr>
              <w:t>isporuke, te nadoknaditi Kupcu gubitke koji su potvrđeni dokumentima</w:t>
            </w:r>
            <w:r w:rsidR="005B1684" w:rsidRPr="00FE0581">
              <w:rPr>
                <w:rFonts w:ascii="Tahoma" w:eastAsia="Times New Roman" w:hAnsi="Tahoma" w:cs="Tahoma"/>
                <w:szCs w:val="20"/>
                <w:lang w:val="sr-Latn-BA" w:eastAsia="ar-SA"/>
              </w:rPr>
              <w:t>.</w:t>
            </w:r>
          </w:p>
          <w:p w:rsidR="005B1684" w:rsidRPr="00FE0581" w:rsidRDefault="005B1684" w:rsidP="005B1684">
            <w:pPr>
              <w:suppressAutoHyphens/>
              <w:snapToGrid w:val="0"/>
              <w:ind w:right="0"/>
              <w:jc w:val="left"/>
              <w:rPr>
                <w:rFonts w:ascii="Tahoma" w:hAnsi="Tahoma" w:cs="Tahoma"/>
                <w:lang w:val="sr-Latn-BA"/>
              </w:rPr>
            </w:pPr>
            <w:r w:rsidRPr="00FE0581">
              <w:rPr>
                <w:rFonts w:ascii="Tahoma" w:hAnsi="Tahoma" w:cs="Tahoma"/>
                <w:lang w:val="sr-Latn-BA"/>
              </w:rPr>
              <w:t>Sve troškove vezane za zamjenu Robe snosi Prodavac.</w:t>
            </w:r>
          </w:p>
          <w:p w:rsidR="00E63E3E" w:rsidRPr="00FE0581" w:rsidRDefault="00E63E3E" w:rsidP="00A25E8A">
            <w:pPr>
              <w:suppressAutoHyphens/>
              <w:snapToGrid w:val="0"/>
              <w:ind w:right="0"/>
              <w:jc w:val="left"/>
              <w:rPr>
                <w:rFonts w:ascii="Tahoma" w:hAnsi="Tahoma" w:cs="Tahoma"/>
                <w:lang w:val="sr-Latn-BA"/>
              </w:rPr>
            </w:pPr>
          </w:p>
          <w:p w:rsidR="005B1684" w:rsidRPr="00FE0581" w:rsidRDefault="00A25E8A" w:rsidP="00A25E8A">
            <w:pPr>
              <w:suppressAutoHyphens/>
              <w:snapToGrid w:val="0"/>
              <w:ind w:right="0"/>
              <w:rPr>
                <w:rFonts w:ascii="Tahoma" w:eastAsia="Times New Roman" w:hAnsi="Tahoma" w:cs="Tahoma"/>
                <w:szCs w:val="20"/>
                <w:lang w:val="sr-Latn-BA" w:eastAsia="ar-SA"/>
              </w:rPr>
            </w:pPr>
            <w:r w:rsidRPr="00FE0581">
              <w:rPr>
                <w:rFonts w:ascii="Tahoma" w:eastAsia="Times New Roman" w:hAnsi="Tahoma" w:cs="Tahoma"/>
                <w:szCs w:val="20"/>
                <w:lang w:val="sr-Latn-BA" w:eastAsia="ar-SA"/>
              </w:rPr>
              <w:t xml:space="preserve">6.4. </w:t>
            </w:r>
            <w:r w:rsidR="005B1684" w:rsidRPr="00FE0581">
              <w:rPr>
                <w:rFonts w:ascii="Tahoma" w:eastAsia="Times New Roman" w:hAnsi="Tahoma" w:cs="Tahoma"/>
                <w:szCs w:val="20"/>
                <w:lang w:val="sr-Latn-BA" w:eastAsia="ar-SA"/>
              </w:rPr>
              <w:t>Osnov za zamjenu nekvalitetne robe predstavlja Zapisnik o uočenim nedostacima Robe, potpisan od strane ovlašćenih predstavnika Strana ili Zapisnik o nezavisnom ispitivanju.</w:t>
            </w:r>
          </w:p>
          <w:p w:rsidR="005B1684" w:rsidRPr="00A25E8A" w:rsidRDefault="00A25E8A" w:rsidP="00A25E8A">
            <w:pPr>
              <w:ind w:right="0"/>
              <w:rPr>
                <w:rFonts w:ascii="Tahoma" w:hAnsi="Tahoma" w:cs="Tahoma"/>
                <w:lang w:val="sr-Latn-BA"/>
              </w:rPr>
            </w:pPr>
            <w:r w:rsidRPr="00FE0581">
              <w:rPr>
                <w:rFonts w:ascii="Tahoma" w:eastAsia="Times New Roman" w:hAnsi="Tahoma" w:cs="Tahoma"/>
                <w:szCs w:val="20"/>
                <w:lang w:val="sr-Latn-BA" w:eastAsia="ar-SA"/>
              </w:rPr>
              <w:lastRenderedPageBreak/>
              <w:t xml:space="preserve">6.5. </w:t>
            </w:r>
            <w:r w:rsidRPr="00FE0581">
              <w:rPr>
                <w:rFonts w:ascii="Tahoma" w:hAnsi="Tahoma" w:cs="Tahoma"/>
                <w:lang w:val="sr-Latn-BA"/>
              </w:rPr>
              <w:t>U slučaju spora između</w:t>
            </w:r>
            <w:r w:rsidRPr="00A25E8A">
              <w:rPr>
                <w:rFonts w:ascii="Tahoma" w:hAnsi="Tahoma" w:cs="Tahoma"/>
                <w:lang w:val="sr-Latn-BA"/>
              </w:rPr>
              <w:t xml:space="preserve"> Strana vezano za kvalitet Robe, na zahtjev bilo koje od Strana može biti određeno nezavisno ispitivanje i analiza Robe, s tim da usluge sprovođenja nezavisnog ispitivanja i analize snosi Strana koja je isto zahtjevala. Ukoliko nezavisno ispitivanje i analiza pokažu da je Roba nekvalitetna ili da ima nedostatke, troškove sprovođenja nezavisnog ispitivanja i analize snosi Prodavac. Prodavac će u tom slučaju izvršiti naknadu troškova sprovođenja nezavisnog ispitivanja i analize, a na osnovu dokumenata kojima se isto potvrđuje.</w:t>
            </w:r>
          </w:p>
          <w:p w:rsidR="00C6575B" w:rsidRPr="00EE3CCC" w:rsidRDefault="00A25E8A" w:rsidP="00EE3CCC">
            <w:pPr>
              <w:suppressAutoHyphens/>
              <w:snapToGrid w:val="0"/>
              <w:ind w:right="0"/>
              <w:rPr>
                <w:rFonts w:ascii="Tahoma" w:eastAsia="Times New Roman" w:hAnsi="Tahoma" w:cs="Tahoma"/>
                <w:szCs w:val="20"/>
                <w:lang w:val="sr-Latn-BA" w:eastAsia="ar-SA"/>
              </w:rPr>
            </w:pPr>
            <w:r w:rsidRPr="00A25E8A">
              <w:rPr>
                <w:rFonts w:ascii="Tahoma" w:eastAsia="Times New Roman" w:hAnsi="Tahoma" w:cs="Tahoma"/>
                <w:szCs w:val="20"/>
                <w:lang w:val="sr-Latn-BA" w:eastAsia="ar-SA"/>
              </w:rPr>
              <w:t>6.6. Ukoliko Prodavac ne izvrši u predviđenom roku garantne obaveze, utvrđene tačkom 6.3. ovog Ugovora, Kupac ima pravo da ih otkloni angažovanjem trećih lica, pri tome će troškovi ići na račun Prodavaca, koji ih je dužan nadoknaditi u roku od 7 dana od trenutka kada Kupac ispostavi odgovarajući zahtjev.</w:t>
            </w:r>
          </w:p>
          <w:p w:rsidR="008458C8" w:rsidRDefault="008458C8" w:rsidP="00A25E8A">
            <w:pPr>
              <w:suppressAutoHyphens/>
              <w:snapToGrid w:val="0"/>
              <w:ind w:right="0"/>
              <w:jc w:val="left"/>
              <w:rPr>
                <w:rFonts w:ascii="Tahoma" w:eastAsia="Times New Roman" w:hAnsi="Tahoma" w:cs="Tahoma"/>
                <w:b/>
                <w:szCs w:val="20"/>
                <w:lang w:val="sr-Latn-BA" w:eastAsia="ar-SA"/>
              </w:rPr>
            </w:pPr>
          </w:p>
          <w:p w:rsidR="00A25E8A" w:rsidRPr="00A25E8A" w:rsidRDefault="00A25E8A" w:rsidP="00A25E8A">
            <w:pPr>
              <w:suppressAutoHyphens/>
              <w:snapToGrid w:val="0"/>
              <w:ind w:right="0"/>
              <w:jc w:val="left"/>
              <w:rPr>
                <w:rFonts w:ascii="Tahoma" w:eastAsia="Times New Roman" w:hAnsi="Tahoma" w:cs="Tahoma"/>
                <w:b/>
                <w:sz w:val="20"/>
                <w:szCs w:val="20"/>
                <w:lang w:val="sr-Latn-BA" w:eastAsia="ar-SA"/>
              </w:rPr>
            </w:pPr>
            <w:r w:rsidRPr="00A25E8A">
              <w:rPr>
                <w:rFonts w:ascii="Tahoma" w:eastAsia="Times New Roman" w:hAnsi="Tahoma" w:cs="Tahoma"/>
                <w:b/>
                <w:szCs w:val="20"/>
                <w:lang w:val="sr-Latn-BA" w:eastAsia="ar-SA"/>
              </w:rPr>
              <w:t xml:space="preserve">7. ODGOVORNOST STRANA </w:t>
            </w:r>
          </w:p>
          <w:p w:rsidR="005B1684" w:rsidRPr="00FE0581" w:rsidRDefault="005B1684" w:rsidP="005B1684">
            <w:pPr>
              <w:suppressAutoHyphens/>
              <w:snapToGrid w:val="0"/>
              <w:rPr>
                <w:rFonts w:ascii="Tahoma" w:eastAsia="Times New Roman" w:hAnsi="Tahoma" w:cs="Tahoma"/>
                <w:szCs w:val="20"/>
                <w:lang w:val="sr-Latn-BA" w:eastAsia="ar-SA"/>
              </w:rPr>
            </w:pPr>
          </w:p>
          <w:p w:rsidR="00545BEA" w:rsidRDefault="00545BEA" w:rsidP="00545BEA">
            <w:pPr>
              <w:suppressAutoHyphens/>
              <w:snapToGrid w:val="0"/>
              <w:rPr>
                <w:rFonts w:ascii="Tahoma" w:eastAsia="Times New Roman" w:hAnsi="Tahoma" w:cs="Tahoma"/>
                <w:szCs w:val="20"/>
                <w:lang w:val="sr-Latn-BA" w:eastAsia="ar-SA"/>
              </w:rPr>
            </w:pPr>
            <w:r w:rsidRPr="00545BEA">
              <w:rPr>
                <w:rFonts w:ascii="Tahoma" w:eastAsia="Times New Roman" w:hAnsi="Tahoma" w:cs="Tahoma"/>
                <w:szCs w:val="20"/>
                <w:lang w:val="sr-Latn-BA" w:eastAsia="ar-SA"/>
              </w:rPr>
              <w:t>7.1. Za neizvršavanje i/ili nepotpuno, odnosno djelimično izvršavanje obaveza po ovom Ugovoru, oštećena Strana ima pravo tražiti, od Strane koja je prekršila obaveze, ugovornu kaznu u visini od 0,1%  od vrijednosti Ugovora za svaki dan kašnjenja.</w:t>
            </w:r>
          </w:p>
          <w:p w:rsidR="00E41B45" w:rsidRPr="00545BEA" w:rsidRDefault="00E41B45" w:rsidP="00545BEA">
            <w:pPr>
              <w:suppressAutoHyphens/>
              <w:snapToGrid w:val="0"/>
              <w:rPr>
                <w:rFonts w:ascii="Tahoma" w:eastAsia="Times New Roman" w:hAnsi="Tahoma" w:cs="Tahoma"/>
                <w:szCs w:val="20"/>
                <w:lang w:val="sr-Latn-BA" w:eastAsia="ar-SA"/>
              </w:rPr>
            </w:pPr>
          </w:p>
          <w:p w:rsidR="00545BEA" w:rsidRPr="00545BEA" w:rsidRDefault="00545BEA" w:rsidP="00545BEA">
            <w:pPr>
              <w:suppressAutoHyphens/>
              <w:snapToGrid w:val="0"/>
              <w:rPr>
                <w:rFonts w:ascii="Tahoma" w:eastAsia="Times New Roman" w:hAnsi="Tahoma" w:cs="Tahoma"/>
                <w:b/>
                <w:i/>
                <w:szCs w:val="20"/>
                <w:lang w:val="sr-Latn-BA" w:eastAsia="ar-SA"/>
              </w:rPr>
            </w:pPr>
            <w:r w:rsidRPr="00545BEA">
              <w:rPr>
                <w:rFonts w:ascii="Tahoma" w:eastAsia="Times New Roman" w:hAnsi="Tahoma" w:cs="Tahoma"/>
                <w:b/>
                <w:i/>
                <w:szCs w:val="20"/>
                <w:lang w:val="sr-Latn-BA" w:eastAsia="ar-SA"/>
              </w:rPr>
              <w:t>Opcija:</w:t>
            </w:r>
          </w:p>
          <w:p w:rsidR="00545BEA" w:rsidRPr="00545BEA" w:rsidRDefault="00545BEA" w:rsidP="00545BEA">
            <w:pPr>
              <w:suppressAutoHyphens/>
              <w:snapToGrid w:val="0"/>
              <w:rPr>
                <w:rFonts w:ascii="Tahoma" w:eastAsia="Times New Roman" w:hAnsi="Tahoma" w:cs="Tahoma"/>
                <w:szCs w:val="20"/>
                <w:lang w:val="sr-Latn-BA" w:eastAsia="ar-SA"/>
              </w:rPr>
            </w:pPr>
            <w:r w:rsidRPr="00545BEA">
              <w:rPr>
                <w:rFonts w:ascii="Tahoma" w:eastAsia="Times New Roman" w:hAnsi="Tahoma" w:cs="Tahoma"/>
                <w:szCs w:val="20"/>
                <w:lang w:val="sr-Latn-BA" w:eastAsia="ar-SA"/>
              </w:rPr>
              <w:t>7.1. Za neizvršavanje i/ili nepotpuno, odnosno djelimično izvršavanje obaveza po ovom Ugovoru, oštećena Strana ima pravo tražiti, od Strane koja je prekršila obaveze, ugovornu kaznu u visini od 0,1%  od vrijednosti Ugovora za svaki dan kašnjenja.</w:t>
            </w:r>
            <w:r w:rsidRPr="00545BEA">
              <w:rPr>
                <w:rFonts w:ascii="Tahoma" w:eastAsia="Times New Roman" w:hAnsi="Tahoma" w:cs="Tahoma"/>
                <w:szCs w:val="20"/>
                <w:lang w:val="sr-Cyrl-BA" w:eastAsia="ar-SA"/>
              </w:rPr>
              <w:t xml:space="preserve"> </w:t>
            </w:r>
            <w:r w:rsidRPr="00545BEA">
              <w:rPr>
                <w:rFonts w:ascii="Tahoma" w:eastAsia="Times New Roman" w:hAnsi="Tahoma" w:cs="Tahoma"/>
                <w:szCs w:val="20"/>
                <w:lang w:val="sr-Latn-BA" w:eastAsia="ar-SA"/>
              </w:rPr>
              <w:t xml:space="preserve">Ukoliko Prodavac u izvršavanju svojih obaveza kasni više od 21 dan, Kupac ima pravo naplatiti ugovornu kaznu za </w:t>
            </w:r>
            <w:r w:rsidRPr="00545BEA">
              <w:rPr>
                <w:rFonts w:ascii="Tahoma" w:eastAsia="Times New Roman" w:hAnsi="Tahoma" w:cs="Tahoma"/>
                <w:color w:val="000000" w:themeColor="text1"/>
                <w:szCs w:val="20"/>
                <w:lang w:val="sr-Latn-BA" w:eastAsia="ar-SA"/>
              </w:rPr>
              <w:t xml:space="preserve">neodgovarajuće izvršenje ugovornih obaveza </w:t>
            </w:r>
            <w:r w:rsidRPr="00545BEA">
              <w:rPr>
                <w:rFonts w:ascii="Tahoma" w:eastAsia="Times New Roman" w:hAnsi="Tahoma" w:cs="Tahoma"/>
                <w:szCs w:val="20"/>
                <w:lang w:val="sr-Latn-BA" w:eastAsia="ar-SA"/>
              </w:rPr>
              <w:t xml:space="preserve">u iznosu od 10% od vrijednosti Ugovora </w:t>
            </w:r>
            <w:r w:rsidRPr="00545BEA">
              <w:rPr>
                <w:rFonts w:ascii="Tahoma" w:eastAsia="Calibri" w:hAnsi="Tahoma" w:cs="Tahoma"/>
                <w:lang w:val="sr-Latn-BA" w:eastAsia="ar-SA"/>
              </w:rPr>
              <w:t>dodatno uz gore naved</w:t>
            </w:r>
            <w:r w:rsidRPr="00545BEA">
              <w:rPr>
                <w:rFonts w:ascii="Tahoma" w:eastAsia="Calibri" w:hAnsi="Tahoma" w:cs="Tahoma"/>
                <w:lang w:val="sr-Cyrl-BA" w:eastAsia="ar-SA"/>
              </w:rPr>
              <w:t>е</w:t>
            </w:r>
            <w:r w:rsidRPr="00545BEA">
              <w:rPr>
                <w:rFonts w:ascii="Tahoma" w:eastAsia="Calibri" w:hAnsi="Tahoma" w:cs="Tahoma"/>
                <w:lang w:val="sr-Latn-BA" w:eastAsia="ar-SA"/>
              </w:rPr>
              <w:t>nu ugovornu kaznu</w:t>
            </w:r>
            <w:r w:rsidRPr="00545BEA">
              <w:rPr>
                <w:rFonts w:ascii="Tahoma" w:eastAsia="Calibri" w:hAnsi="Tahoma" w:cs="Tahoma"/>
                <w:lang w:val="sr-Cyrl-BA" w:eastAsia="ar-SA"/>
              </w:rPr>
              <w:t>.</w:t>
            </w:r>
          </w:p>
          <w:p w:rsidR="00B955BD" w:rsidRPr="008458C8" w:rsidRDefault="00B955BD" w:rsidP="00A25E8A">
            <w:pPr>
              <w:suppressAutoHyphens/>
              <w:snapToGrid w:val="0"/>
              <w:rPr>
                <w:rFonts w:ascii="Tahoma" w:eastAsia="Times New Roman" w:hAnsi="Tahoma" w:cs="Tahoma"/>
                <w:szCs w:val="20"/>
                <w:lang w:val="sr-Cyrl-BA" w:eastAsia="ar-SA"/>
              </w:rPr>
            </w:pPr>
          </w:p>
          <w:p w:rsidR="00E63E3E" w:rsidRDefault="00A25E8A" w:rsidP="00A25E8A">
            <w:pPr>
              <w:suppressAutoHyphens/>
              <w:snapToGrid w:val="0"/>
              <w:rPr>
                <w:rFonts w:ascii="Tahoma" w:eastAsia="Times New Roman" w:hAnsi="Tahoma" w:cs="Tahoma"/>
                <w:szCs w:val="20"/>
                <w:lang w:val="sr-Latn-BA" w:eastAsia="ar-SA"/>
              </w:rPr>
            </w:pPr>
            <w:r w:rsidRPr="00A25E8A">
              <w:rPr>
                <w:rFonts w:ascii="Tahoma" w:eastAsia="Times New Roman" w:hAnsi="Tahoma" w:cs="Tahoma"/>
                <w:szCs w:val="20"/>
                <w:lang w:val="sr-Latn-BA" w:eastAsia="ar-SA"/>
              </w:rPr>
              <w:t xml:space="preserve">7.2. </w:t>
            </w:r>
            <w:r w:rsidR="00E975BA" w:rsidRPr="00E975BA">
              <w:rPr>
                <w:rFonts w:ascii="Tahoma" w:eastAsia="Times New Roman" w:hAnsi="Tahoma" w:cs="Tahoma"/>
                <w:szCs w:val="20"/>
                <w:lang w:val="sr-Latn-BA" w:eastAsia="ar-SA"/>
              </w:rPr>
              <w:t>Strane su se dogovorile da datum početka obračunavanja iznosa ugovorne kazne bude datum neizvršavanja i/ ili nepotpunog, odnosno djelimičnog izvršavanja svojih obaveza u rokovima određenim  ovim ugovorom jedne od strana, nezavisno od njihovog priznanja dužnikom. Prinudno naplaćivanje bilo kojih ugovornih kazni predviđenih ovim ugovorom, ne oslobađa strane od izvršenja obaveza koje proizilaze iz ovog ugovora.</w:t>
            </w:r>
          </w:p>
          <w:p w:rsidR="00A25E8A" w:rsidRPr="00A25E8A" w:rsidRDefault="00A25E8A" w:rsidP="00A25E8A">
            <w:pPr>
              <w:spacing w:line="276" w:lineRule="auto"/>
              <w:ind w:right="0"/>
              <w:rPr>
                <w:rFonts w:ascii="Tahoma" w:eastAsia="Times New Roman" w:hAnsi="Tahoma" w:cs="Tahoma"/>
                <w:szCs w:val="20"/>
                <w:lang w:val="sr-Latn-BA"/>
              </w:rPr>
            </w:pPr>
          </w:p>
          <w:p w:rsidR="00A25E8A" w:rsidRPr="00A25E8A" w:rsidRDefault="00A25E8A" w:rsidP="00A25E8A">
            <w:pPr>
              <w:suppressAutoHyphens/>
              <w:snapToGrid w:val="0"/>
              <w:ind w:right="0"/>
              <w:jc w:val="left"/>
              <w:rPr>
                <w:rFonts w:ascii="Tahoma" w:eastAsia="Times New Roman" w:hAnsi="Tahoma" w:cs="Tahoma"/>
                <w:b/>
                <w:szCs w:val="20"/>
                <w:lang w:val="sr-Latn-BA" w:eastAsia="ar-SA"/>
              </w:rPr>
            </w:pPr>
            <w:r w:rsidRPr="00A25E8A">
              <w:rPr>
                <w:rFonts w:ascii="Tahoma" w:eastAsia="Times New Roman" w:hAnsi="Tahoma" w:cs="Tahoma"/>
                <w:b/>
                <w:szCs w:val="20"/>
                <w:lang w:val="sr-Latn-BA" w:eastAsia="ar-SA"/>
              </w:rPr>
              <w:t xml:space="preserve">8. </w:t>
            </w:r>
            <w:r w:rsidRPr="00A25E8A">
              <w:rPr>
                <w:rFonts w:ascii="Tahoma" w:eastAsia="Times New Roman" w:hAnsi="Tahoma" w:cs="Tahoma"/>
                <w:b/>
                <w:szCs w:val="20"/>
                <w:lang w:val="sr-Latn-BA" w:eastAsia="ar-SA"/>
              </w:rPr>
              <w:tab/>
              <w:t>VIŠA SILA</w:t>
            </w:r>
          </w:p>
          <w:p w:rsidR="00A25E8A" w:rsidRPr="00A25E8A" w:rsidRDefault="00A25E8A" w:rsidP="00A25E8A">
            <w:pPr>
              <w:suppressAutoHyphens/>
              <w:snapToGrid w:val="0"/>
              <w:ind w:right="0"/>
              <w:jc w:val="left"/>
              <w:rPr>
                <w:rFonts w:ascii="Tahoma" w:eastAsia="Times New Roman" w:hAnsi="Tahoma" w:cs="Tahoma"/>
                <w:sz w:val="20"/>
                <w:szCs w:val="20"/>
                <w:lang w:val="sr-Latn-BA" w:eastAsia="ar-SA"/>
              </w:rPr>
            </w:pPr>
          </w:p>
          <w:p w:rsidR="009872A0" w:rsidRPr="009872A0" w:rsidRDefault="009872A0" w:rsidP="009872A0">
            <w:pPr>
              <w:ind w:right="0"/>
              <w:rPr>
                <w:rFonts w:ascii="Tahoma" w:eastAsia="Times New Roman" w:hAnsi="Tahoma" w:cs="Tahoma"/>
                <w:lang w:val="sr-Latn-BA" w:eastAsia="ar-SA"/>
              </w:rPr>
            </w:pPr>
            <w:r w:rsidRPr="009872A0">
              <w:rPr>
                <w:rFonts w:ascii="Tahoma" w:eastAsia="Times New Roman" w:hAnsi="Tahoma" w:cs="Tahoma"/>
                <w:lang w:val="sr-Latn-BA" w:eastAsia="ar-SA"/>
              </w:rPr>
              <w:t xml:space="preserve">8.1. „Viša sila" predstavlja bilo kakav događaj, koji izlazi izvan granica kontrole Prodavca ili Kupca, u zavisnosti od toga o čemu se radi, i koja nastaje nezavisno od </w:t>
            </w:r>
            <w:r w:rsidRPr="009872A0">
              <w:rPr>
                <w:rFonts w:ascii="Tahoma" w:eastAsia="Times New Roman" w:hAnsi="Tahoma" w:cs="Tahoma"/>
                <w:lang w:val="sr-Latn-BA" w:eastAsia="ar-SA"/>
              </w:rPr>
              <w:lastRenderedPageBreak/>
              <w:t>toga kakve je mjere predostrožnosti preduzela dotična Strana i odnosi se na sljedeće događaje:</w:t>
            </w:r>
          </w:p>
          <w:p w:rsidR="009872A0" w:rsidRPr="009872A0" w:rsidRDefault="009872A0" w:rsidP="009872A0">
            <w:pPr>
              <w:ind w:right="0"/>
              <w:rPr>
                <w:rFonts w:ascii="Tahoma" w:eastAsia="Times New Roman" w:hAnsi="Tahoma" w:cs="Tahoma"/>
                <w:lang w:val="sr-Latn-BA" w:eastAsia="ar-SA"/>
              </w:rPr>
            </w:pPr>
            <w:r w:rsidRPr="009872A0">
              <w:rPr>
                <w:rFonts w:ascii="Tahoma" w:eastAsia="Times New Roman" w:hAnsi="Tahoma" w:cs="Tahoma"/>
                <w:lang w:val="sr-Latn-BA" w:eastAsia="ar-SA"/>
              </w:rPr>
              <w:t xml:space="preserve">a) rat, neprijateljska dejstva ili ratne operacije (nezavisno od toga da je rat objavljen ili nije), upad, djelovanje spoljnjeg protivnika, građanski rat, ili </w:t>
            </w:r>
          </w:p>
          <w:p w:rsidR="009872A0" w:rsidRPr="009872A0" w:rsidRDefault="009872A0" w:rsidP="009872A0">
            <w:pPr>
              <w:ind w:right="0"/>
              <w:rPr>
                <w:rFonts w:ascii="Tahoma" w:eastAsia="Times New Roman" w:hAnsi="Tahoma" w:cs="Tahoma"/>
                <w:lang w:val="sr-Latn-BA" w:eastAsia="ar-SA"/>
              </w:rPr>
            </w:pPr>
            <w:r w:rsidRPr="009872A0">
              <w:rPr>
                <w:rFonts w:ascii="Tahoma" w:eastAsia="Times New Roman" w:hAnsi="Tahoma" w:cs="Tahoma"/>
                <w:lang w:val="sr-Latn-BA" w:eastAsia="ar-SA"/>
              </w:rPr>
              <w:t>b) ustanak, revolucija, pobune, bune, zbacivanje sa vlasti civilne ili vojne vlade, zavjera, oružani sukobi, društveni nemiri, teroristički akti, ili</w:t>
            </w:r>
          </w:p>
          <w:p w:rsidR="009872A0" w:rsidRPr="009872A0" w:rsidRDefault="009872A0" w:rsidP="009872A0">
            <w:pPr>
              <w:ind w:right="0"/>
              <w:rPr>
                <w:rFonts w:ascii="Tahoma" w:eastAsia="Times New Roman" w:hAnsi="Tahoma" w:cs="Tahoma"/>
                <w:lang w:val="sr-Latn-BA" w:eastAsia="ar-SA"/>
              </w:rPr>
            </w:pPr>
            <w:r w:rsidRPr="009872A0">
              <w:rPr>
                <w:rFonts w:ascii="Tahoma" w:eastAsia="Times New Roman" w:hAnsi="Tahoma" w:cs="Tahoma"/>
                <w:lang w:val="sr-Latn-BA" w:eastAsia="ar-SA"/>
              </w:rPr>
              <w:t xml:space="preserve">c) konfiskacija, nacionalizacija, mobilizacija, pljenidba ili rekvizicija po naređenju bilo koje vlade ili pravnih ili stvarnih vlasti ili vladara ili zbog nekog drugog činjenja ili nečinjenja lokalne vlasti ili vladara ili zbog nekog drugog činjenja ili  nečinjenja lokalnog organa vlasti ili nacionalne vlade, ili </w:t>
            </w:r>
          </w:p>
          <w:p w:rsidR="009872A0" w:rsidRPr="009872A0" w:rsidRDefault="009872A0" w:rsidP="009872A0">
            <w:pPr>
              <w:ind w:right="0"/>
              <w:rPr>
                <w:rFonts w:ascii="Tahoma" w:eastAsia="Times New Roman" w:hAnsi="Tahoma" w:cs="Tahoma"/>
                <w:lang w:val="sr-Latn-BA" w:eastAsia="ar-SA"/>
              </w:rPr>
            </w:pPr>
            <w:r w:rsidRPr="009872A0">
              <w:rPr>
                <w:rFonts w:ascii="Tahoma" w:eastAsia="Times New Roman" w:hAnsi="Tahoma" w:cs="Tahoma"/>
                <w:lang w:val="sr-Latn-BA" w:eastAsia="ar-SA"/>
              </w:rPr>
              <w:t>d) štrajk, sabotaža, lokaut, embargo, ograničenje uvoza/izvoza, blokiranje luka, nedostatak običnih sredstava društvenog transporta i veze, brodolomi, nedostatka ili ograničenje u snabdijevanju električnom energijom, epidemija, karantin, kuga, ili</w:t>
            </w:r>
          </w:p>
          <w:p w:rsidR="009872A0" w:rsidRDefault="009872A0" w:rsidP="009872A0">
            <w:pPr>
              <w:ind w:right="0"/>
              <w:rPr>
                <w:rFonts w:ascii="Tahoma" w:eastAsia="Times New Roman" w:hAnsi="Tahoma" w:cs="Tahoma"/>
                <w:lang w:val="sr-Latn-BA" w:eastAsia="ar-SA"/>
              </w:rPr>
            </w:pPr>
            <w:r w:rsidRPr="009872A0">
              <w:rPr>
                <w:rFonts w:ascii="Tahoma" w:eastAsia="Times New Roman" w:hAnsi="Tahoma" w:cs="Tahoma"/>
                <w:lang w:val="sr-Latn-BA" w:eastAsia="ar-SA"/>
              </w:rPr>
              <w:t>e) zemljotresi, klizišta, prorada vulkana, požar, poplave ili pojava cunamija, tajfun ili ciklon, uragan, oluja, udar groma ili druge pojave sa katastrofalnim posljedicama, ispuštanje radijacije, udarni talasi poslije atomskih udara, radioaktivno djelovanje na lokalnu sredinu, udarni talasi, koje izazivaju avioni ili  drugi leteći objekti ili drugi događaji, koje objektivno nije mogla predvidjeti niti jedna Strana ili druge prirodne i  vještački izazvane okolnosti.</w:t>
            </w:r>
          </w:p>
          <w:p w:rsidR="00E41B45" w:rsidRPr="009872A0" w:rsidRDefault="00E41B45" w:rsidP="009872A0">
            <w:pPr>
              <w:ind w:right="0"/>
              <w:rPr>
                <w:rFonts w:ascii="Tahoma" w:eastAsia="Times New Roman" w:hAnsi="Tahoma" w:cs="Tahoma"/>
                <w:lang w:val="sr-Latn-BA" w:eastAsia="ar-SA"/>
              </w:rPr>
            </w:pPr>
          </w:p>
          <w:p w:rsidR="009872A0" w:rsidRDefault="009872A0" w:rsidP="009872A0">
            <w:pPr>
              <w:ind w:right="0"/>
              <w:rPr>
                <w:rFonts w:ascii="Tahoma" w:eastAsia="Times New Roman" w:hAnsi="Tahoma" w:cs="Tahoma"/>
                <w:lang w:val="sr-Latn-BA" w:eastAsia="ar-SA"/>
              </w:rPr>
            </w:pPr>
            <w:r w:rsidRPr="009872A0">
              <w:rPr>
                <w:rFonts w:ascii="Tahoma" w:eastAsia="Times New Roman" w:hAnsi="Tahoma" w:cs="Tahoma"/>
                <w:lang w:val="sr-Latn-BA" w:eastAsia="ar-SA"/>
              </w:rPr>
              <w:t>8.2. Pod uslovom da viša sila spriječi, zasmeta ili prolongira izvršenje obaveza iz Ugovora neke od Strana-ugovornica, ta Strana je obavezna da u pisanoj formi obavijesti dugu stranu o nastaloj situaciji i događajima u roku od 5 (pet) dana poslije pojave takve situacije  i da preda potvrde izdate od strane nadležnih organa u najkraćem roku.</w:t>
            </w:r>
          </w:p>
          <w:p w:rsidR="00B955BD" w:rsidRPr="009872A0" w:rsidRDefault="00B955BD" w:rsidP="009872A0">
            <w:pPr>
              <w:ind w:right="0"/>
              <w:rPr>
                <w:rFonts w:ascii="Tahoma" w:eastAsia="Times New Roman" w:hAnsi="Tahoma" w:cs="Tahoma"/>
                <w:lang w:val="sr-Latn-BA" w:eastAsia="ar-SA"/>
              </w:rPr>
            </w:pPr>
          </w:p>
          <w:p w:rsidR="009872A0" w:rsidRDefault="009872A0" w:rsidP="009872A0">
            <w:pPr>
              <w:ind w:right="0"/>
              <w:rPr>
                <w:rFonts w:ascii="Tahoma" w:eastAsia="Times New Roman" w:hAnsi="Tahoma" w:cs="Tahoma"/>
                <w:lang w:val="sr-Latn-BA" w:eastAsia="ar-SA"/>
              </w:rPr>
            </w:pPr>
            <w:r w:rsidRPr="009872A0">
              <w:rPr>
                <w:rFonts w:ascii="Tahoma" w:eastAsia="Times New Roman" w:hAnsi="Tahoma" w:cs="Tahoma"/>
                <w:lang w:val="sr-Latn-BA" w:eastAsia="ar-SA"/>
              </w:rPr>
              <w:t xml:space="preserve">8.3. Strana ili Strane, koja pošalje takvo obavještenje, biće oslobođena od izvršenja ili  potpunog izvršenja svojih obaveza po Ugovoru  sve dotle, dok traje odgovarajuća viša sila i u onoj mjeri u kojoj ta sila sprečava, smeta ili prolongira toj strani izvršenje svojih obaveza. </w:t>
            </w:r>
          </w:p>
          <w:p w:rsidR="00B955BD" w:rsidRDefault="00B955BD" w:rsidP="009872A0">
            <w:pPr>
              <w:ind w:right="0"/>
              <w:rPr>
                <w:rFonts w:ascii="Tahoma" w:eastAsia="Times New Roman" w:hAnsi="Tahoma" w:cs="Tahoma"/>
                <w:lang w:val="sr-Latn-BA" w:eastAsia="ar-SA"/>
              </w:rPr>
            </w:pPr>
          </w:p>
          <w:p w:rsidR="00B955BD" w:rsidRPr="009872A0" w:rsidRDefault="00B955BD" w:rsidP="009872A0">
            <w:pPr>
              <w:ind w:right="0"/>
              <w:rPr>
                <w:rFonts w:ascii="Tahoma" w:eastAsia="Times New Roman" w:hAnsi="Tahoma" w:cs="Tahoma"/>
                <w:lang w:val="sr-Latn-BA" w:eastAsia="ar-SA"/>
              </w:rPr>
            </w:pPr>
          </w:p>
          <w:p w:rsidR="009872A0" w:rsidRDefault="009872A0" w:rsidP="009872A0">
            <w:pPr>
              <w:ind w:right="0"/>
              <w:rPr>
                <w:rFonts w:ascii="Tahoma" w:eastAsia="Times New Roman" w:hAnsi="Tahoma" w:cs="Tahoma"/>
                <w:lang w:val="sr-Latn-BA" w:eastAsia="ar-SA"/>
              </w:rPr>
            </w:pPr>
            <w:r w:rsidRPr="009872A0">
              <w:rPr>
                <w:rFonts w:ascii="Tahoma" w:eastAsia="Times New Roman" w:hAnsi="Tahoma" w:cs="Tahoma"/>
                <w:lang w:val="sr-Latn-BA" w:eastAsia="ar-SA"/>
              </w:rPr>
              <w:t>8.4. Strana ili Strane, koje su izložene djelovanju više sile ulažu razumne napore kako bi se umanjile posljedice djelovanja više sile na izvršenje njihovih obaveza prema Ugovoru,  ali to ne utiče na pravo svake strane da ima pravo raskinuti Ugovor u skladu sa uslovima, navedenim u daljem tekstu, tačkom 8.6.</w:t>
            </w:r>
          </w:p>
          <w:p w:rsidR="00B955BD" w:rsidRPr="009872A0" w:rsidRDefault="00B955BD" w:rsidP="009872A0">
            <w:pPr>
              <w:ind w:right="0"/>
              <w:rPr>
                <w:rFonts w:ascii="Tahoma" w:eastAsia="Times New Roman" w:hAnsi="Tahoma" w:cs="Tahoma"/>
                <w:lang w:val="sr-Latn-BA" w:eastAsia="ar-SA"/>
              </w:rPr>
            </w:pPr>
          </w:p>
          <w:p w:rsidR="009872A0" w:rsidRPr="009872A0" w:rsidRDefault="009872A0" w:rsidP="009872A0">
            <w:pPr>
              <w:ind w:right="0"/>
              <w:rPr>
                <w:rFonts w:ascii="Tahoma" w:eastAsia="Times New Roman" w:hAnsi="Tahoma" w:cs="Tahoma"/>
                <w:lang w:val="sr-Latn-BA" w:eastAsia="ar-SA"/>
              </w:rPr>
            </w:pPr>
            <w:r w:rsidRPr="009872A0">
              <w:rPr>
                <w:rFonts w:ascii="Tahoma" w:eastAsia="Times New Roman" w:hAnsi="Tahoma" w:cs="Tahoma"/>
                <w:lang w:val="sr-Latn-BA" w:eastAsia="ar-SA"/>
              </w:rPr>
              <w:lastRenderedPageBreak/>
              <w:t xml:space="preserve">8.5. Bilo kakva zadržavanja ili neizvršenje neke od Strana svojih obaveza zbog djelovanja više sile, </w:t>
            </w:r>
          </w:p>
          <w:p w:rsidR="009872A0" w:rsidRDefault="009872A0" w:rsidP="009872A0">
            <w:pPr>
              <w:ind w:right="0"/>
              <w:rPr>
                <w:rFonts w:ascii="Tahoma" w:eastAsia="Times New Roman" w:hAnsi="Tahoma" w:cs="Tahoma"/>
                <w:lang w:val="sr-Latn-BA" w:eastAsia="ar-SA"/>
              </w:rPr>
            </w:pPr>
            <w:r w:rsidRPr="009872A0">
              <w:rPr>
                <w:rFonts w:ascii="Tahoma" w:eastAsia="Times New Roman" w:hAnsi="Tahoma" w:cs="Tahoma"/>
                <w:lang w:val="sr-Latn-BA" w:eastAsia="ar-SA"/>
              </w:rPr>
              <w:t xml:space="preserve"> a) ne predstavljaju razlog za neizvršavanje ili kršenje uslova Ugovora, i</w:t>
            </w:r>
          </w:p>
          <w:p w:rsidR="00B955BD" w:rsidRPr="009872A0" w:rsidRDefault="00B955BD" w:rsidP="009872A0">
            <w:pPr>
              <w:ind w:right="0"/>
              <w:rPr>
                <w:rFonts w:ascii="Tahoma" w:eastAsia="Times New Roman" w:hAnsi="Tahoma" w:cs="Tahoma"/>
                <w:lang w:val="sr-Latn-BA" w:eastAsia="ar-SA"/>
              </w:rPr>
            </w:pPr>
          </w:p>
          <w:p w:rsidR="009872A0" w:rsidRPr="009872A0" w:rsidRDefault="009872A0" w:rsidP="009872A0">
            <w:pPr>
              <w:ind w:right="0"/>
              <w:rPr>
                <w:rFonts w:ascii="Tahoma" w:eastAsia="Times New Roman" w:hAnsi="Tahoma" w:cs="Tahoma"/>
                <w:lang w:val="sr-Latn-BA" w:eastAsia="ar-SA"/>
              </w:rPr>
            </w:pPr>
            <w:r w:rsidRPr="009872A0">
              <w:rPr>
                <w:rFonts w:ascii="Tahoma" w:eastAsia="Times New Roman" w:hAnsi="Tahoma" w:cs="Tahoma"/>
                <w:lang w:val="sr-Latn-BA" w:eastAsia="ar-SA"/>
              </w:rPr>
              <w:t xml:space="preserve">    b) ne predstavljaju razlog za podnošenje bilo kakve reklamacije u odnosu na štetu ili na troškove i izdatke, koji su vezani za njih, u onoj mjeri u kojoj su ova zadržavanja ili neizvršavanja posljedica djelovanja više sile.</w:t>
            </w:r>
          </w:p>
          <w:p w:rsidR="009872A0" w:rsidRPr="009872A0" w:rsidRDefault="009872A0" w:rsidP="009872A0">
            <w:pPr>
              <w:ind w:right="0"/>
              <w:rPr>
                <w:rFonts w:ascii="Tahoma" w:eastAsia="Times New Roman" w:hAnsi="Tahoma" w:cs="Tahoma"/>
                <w:lang w:val="sr-Latn-BA" w:eastAsia="ar-SA"/>
              </w:rPr>
            </w:pPr>
          </w:p>
          <w:p w:rsidR="009872A0" w:rsidRDefault="009872A0" w:rsidP="009872A0">
            <w:pPr>
              <w:ind w:right="0"/>
              <w:rPr>
                <w:rFonts w:ascii="Tahoma" w:eastAsia="Times New Roman" w:hAnsi="Tahoma" w:cs="Tahoma"/>
                <w:lang w:val="sr-Latn-BA" w:eastAsia="ar-SA"/>
              </w:rPr>
            </w:pPr>
            <w:r w:rsidRPr="009872A0">
              <w:rPr>
                <w:rFonts w:ascii="Tahoma" w:eastAsia="Times New Roman" w:hAnsi="Tahoma" w:cs="Tahoma"/>
                <w:lang w:val="sr-Latn-BA" w:eastAsia="ar-SA"/>
              </w:rPr>
              <w:t>8.6. Ukoliko okolnosti više sile traju 30 (trideset i više dana, svaka Strana ima pravo da raskine Ugovor s tim da je obavezna da obavijesti drugu Stranu o svojoj namjeri.</w:t>
            </w:r>
          </w:p>
          <w:p w:rsidR="00B955BD" w:rsidRPr="009872A0" w:rsidRDefault="00B955BD" w:rsidP="009872A0">
            <w:pPr>
              <w:ind w:right="0"/>
              <w:rPr>
                <w:rFonts w:ascii="Tahoma" w:eastAsia="Times New Roman" w:hAnsi="Tahoma" w:cs="Tahoma"/>
                <w:lang w:val="sr-Latn-BA" w:eastAsia="ar-SA"/>
              </w:rPr>
            </w:pPr>
          </w:p>
          <w:p w:rsidR="009872A0" w:rsidRDefault="009872A0" w:rsidP="009872A0">
            <w:pPr>
              <w:ind w:right="0"/>
              <w:rPr>
                <w:rFonts w:ascii="Tahoma" w:eastAsia="Times New Roman" w:hAnsi="Tahoma" w:cs="Tahoma"/>
                <w:lang w:val="sr-Latn-BA" w:eastAsia="ar-SA"/>
              </w:rPr>
            </w:pPr>
            <w:r w:rsidRPr="009872A0">
              <w:rPr>
                <w:rFonts w:ascii="Tahoma" w:eastAsia="Times New Roman" w:hAnsi="Tahoma" w:cs="Tahoma"/>
                <w:lang w:val="sr-Latn-BA" w:eastAsia="ar-SA"/>
              </w:rPr>
              <w:t>8.7. U cijelom periodu trajanja okolnosti više sile obaveze između Ugovornih strana miruju, a po prestanku važenja svaka Ugovorna strana je dužna izvršiti obaveze preuzete ovim Ugovorom.</w:t>
            </w:r>
          </w:p>
          <w:p w:rsidR="00B955BD" w:rsidRPr="009872A0" w:rsidRDefault="00B955BD" w:rsidP="009872A0">
            <w:pPr>
              <w:ind w:right="0"/>
              <w:rPr>
                <w:rFonts w:ascii="Tahoma" w:eastAsia="Times New Roman" w:hAnsi="Tahoma" w:cs="Tahoma"/>
                <w:lang w:val="sr-Latn-BA" w:eastAsia="ar-SA"/>
              </w:rPr>
            </w:pPr>
          </w:p>
          <w:p w:rsidR="009872A0" w:rsidRPr="009872A0" w:rsidRDefault="009872A0" w:rsidP="009872A0">
            <w:pPr>
              <w:ind w:right="0"/>
              <w:rPr>
                <w:rFonts w:ascii="Tahoma" w:eastAsia="Times New Roman" w:hAnsi="Tahoma" w:cs="Tahoma"/>
                <w:lang w:val="sr-Latn-BA" w:eastAsia="ar-SA"/>
              </w:rPr>
            </w:pPr>
            <w:r w:rsidRPr="009872A0">
              <w:rPr>
                <w:rFonts w:ascii="Tahoma" w:eastAsia="Times New Roman" w:hAnsi="Tahoma" w:cs="Tahoma"/>
                <w:lang w:val="sr-Latn-BA" w:eastAsia="ar-SA"/>
              </w:rPr>
              <w:t>8.8. U slučaju raskida Ugovora usljed okolnosti djelovanja više sile Kupac će platiti Prodavcu za isporučenu robu  koja postaje vlasništvo Kupca.</w:t>
            </w:r>
          </w:p>
          <w:p w:rsidR="008458C8" w:rsidRDefault="008458C8" w:rsidP="00A25E8A">
            <w:pPr>
              <w:suppressAutoHyphens/>
              <w:snapToGrid w:val="0"/>
              <w:ind w:right="0"/>
              <w:jc w:val="left"/>
              <w:rPr>
                <w:rFonts w:ascii="Tahoma" w:eastAsia="Times New Roman" w:hAnsi="Tahoma" w:cs="Tahoma"/>
                <w:b/>
                <w:szCs w:val="20"/>
                <w:lang w:val="sr-Latn-BA" w:eastAsia="ar-SA"/>
              </w:rPr>
            </w:pPr>
          </w:p>
          <w:p w:rsidR="008458C8" w:rsidRPr="00A25E8A" w:rsidRDefault="008458C8" w:rsidP="00A25E8A">
            <w:pPr>
              <w:suppressAutoHyphens/>
              <w:snapToGrid w:val="0"/>
              <w:ind w:right="0"/>
              <w:jc w:val="left"/>
              <w:rPr>
                <w:rFonts w:ascii="Tahoma" w:eastAsia="Times New Roman" w:hAnsi="Tahoma" w:cs="Tahoma"/>
                <w:b/>
                <w:szCs w:val="20"/>
                <w:lang w:val="sr-Latn-BA" w:eastAsia="ar-SA"/>
              </w:rPr>
            </w:pPr>
          </w:p>
          <w:p w:rsidR="00A25E8A" w:rsidRPr="00A25E8A" w:rsidRDefault="00A25E8A" w:rsidP="00A25E8A">
            <w:pPr>
              <w:suppressAutoHyphens/>
              <w:snapToGrid w:val="0"/>
              <w:ind w:right="0"/>
              <w:jc w:val="left"/>
              <w:rPr>
                <w:rFonts w:ascii="Tahoma" w:eastAsia="Times New Roman" w:hAnsi="Tahoma" w:cs="Tahoma"/>
                <w:b/>
                <w:szCs w:val="20"/>
                <w:lang w:val="sr-Latn-BA" w:eastAsia="ar-SA"/>
              </w:rPr>
            </w:pPr>
            <w:r w:rsidRPr="00A25E8A">
              <w:rPr>
                <w:rFonts w:ascii="Tahoma" w:eastAsia="Times New Roman" w:hAnsi="Tahoma" w:cs="Tahoma"/>
                <w:b/>
                <w:szCs w:val="20"/>
                <w:lang w:val="sr-Latn-BA" w:eastAsia="ar-SA"/>
              </w:rPr>
              <w:t xml:space="preserve">9. PRELAZNE I ZAKLjUČNE ODREDBE </w:t>
            </w:r>
          </w:p>
          <w:p w:rsidR="00A25E8A" w:rsidRPr="00C2223E" w:rsidRDefault="00A25E8A" w:rsidP="00A25E8A">
            <w:pPr>
              <w:suppressAutoHyphens/>
              <w:snapToGrid w:val="0"/>
              <w:ind w:right="0"/>
              <w:jc w:val="left"/>
              <w:rPr>
                <w:rFonts w:ascii="Tahoma" w:eastAsia="Times New Roman" w:hAnsi="Tahoma" w:cs="Tahoma"/>
                <w:sz w:val="20"/>
                <w:szCs w:val="20"/>
                <w:lang w:val="sr-Latn-BA" w:eastAsia="ar-SA"/>
              </w:rPr>
            </w:pPr>
          </w:p>
          <w:p w:rsidR="002D3673" w:rsidRPr="003843CF" w:rsidRDefault="00545BEA" w:rsidP="002D3673">
            <w:pPr>
              <w:ind w:right="0"/>
              <w:rPr>
                <w:rFonts w:ascii="Tahoma" w:hAnsi="Tahoma" w:cs="Tahoma"/>
                <w:color w:val="000000" w:themeColor="text1"/>
                <w:lang w:val="sr-Latn-BA"/>
              </w:rPr>
            </w:pPr>
            <w:r w:rsidRPr="00545BEA">
              <w:rPr>
                <w:rFonts w:ascii="Tahoma" w:hAnsi="Tahoma" w:cs="Tahoma"/>
                <w:lang w:val="sr-Latn-BA"/>
              </w:rPr>
              <w:t>9</w:t>
            </w:r>
            <w:r w:rsidR="002D3673" w:rsidRPr="003843CF">
              <w:rPr>
                <w:rFonts w:ascii="Tahoma" w:hAnsi="Tahoma" w:cs="Tahoma"/>
                <w:color w:val="000000" w:themeColor="text1"/>
                <w:lang w:val="sr-Latn-BA"/>
              </w:rPr>
              <w:t>9.1.   Kupac ili Prodavac imaju pravo na jednostrani raskid ovog Ugovora, ukoliko bilo koja od Strana zakasni sa izvršenjem obaveza po ovom Ugovoru duže od mjesec dana.</w:t>
            </w:r>
          </w:p>
          <w:p w:rsidR="002D3673" w:rsidRPr="003843CF" w:rsidRDefault="002D3673" w:rsidP="002D3673">
            <w:pPr>
              <w:ind w:right="0"/>
              <w:rPr>
                <w:rFonts w:ascii="Tahoma" w:hAnsi="Tahoma" w:cs="Tahoma"/>
                <w:color w:val="000000" w:themeColor="text1"/>
                <w:lang w:val="sr-Latn-BA"/>
              </w:rPr>
            </w:pPr>
            <w:r w:rsidRPr="003843CF">
              <w:rPr>
                <w:rFonts w:ascii="Tahoma" w:hAnsi="Tahoma" w:cs="Tahoma"/>
                <w:color w:val="000000" w:themeColor="text1"/>
                <w:lang w:val="sr-Latn-BA"/>
              </w:rPr>
              <w:t>9.2. Prilikom promjene naziva (imena) Strana, njihovih pravnih statuta i pravne odgovornosti, adresa i bankarskih podataka, Strana, kod koje je došlo do izmjena, je dužna da u roku od tri dana o tome obavijesti drugu Stranu.</w:t>
            </w:r>
          </w:p>
          <w:p w:rsidR="002D3673" w:rsidRPr="003843CF" w:rsidRDefault="002D3673" w:rsidP="002D3673">
            <w:pPr>
              <w:ind w:right="0"/>
              <w:rPr>
                <w:rFonts w:ascii="Tahoma" w:hAnsi="Tahoma" w:cs="Tahoma"/>
                <w:color w:val="000000" w:themeColor="text1"/>
                <w:lang w:val="sr-Latn-BA"/>
              </w:rPr>
            </w:pPr>
            <w:r w:rsidRPr="003843CF">
              <w:rPr>
                <w:rFonts w:ascii="Tahoma" w:hAnsi="Tahoma" w:cs="Tahoma"/>
                <w:color w:val="000000" w:themeColor="text1"/>
                <w:lang w:val="sr-Latn-BA"/>
              </w:rPr>
              <w:t>9.3. Svaka od Strana dužna je da obezbijedi zaštitu Povjerljivih informacija, koje joj postanu dostupne u okviru ovog Ugovora, od neovlaštenog korišćenja, širenja ili objavljivanja.</w:t>
            </w:r>
          </w:p>
          <w:p w:rsidR="002D3673" w:rsidRPr="003843CF" w:rsidRDefault="002D3673" w:rsidP="002D3673">
            <w:pPr>
              <w:ind w:right="0"/>
              <w:rPr>
                <w:rFonts w:ascii="Tahoma" w:hAnsi="Tahoma" w:cs="Tahoma"/>
                <w:color w:val="000000" w:themeColor="text1"/>
                <w:lang w:val="sr-Latn-BA"/>
              </w:rPr>
            </w:pPr>
            <w:r w:rsidRPr="003843CF">
              <w:rPr>
                <w:rFonts w:ascii="Tahoma" w:hAnsi="Tahoma" w:cs="Tahoma"/>
                <w:color w:val="000000" w:themeColor="text1"/>
                <w:lang w:val="sr-Latn-BA"/>
              </w:rPr>
              <w:t xml:space="preserve">Za potrebe ovog Ugovora, termin „Povjerljive informacije“ označava sve informacije po ovom Ugovoru koje imaju stvarnu ili potencijalnu vrijednost zbog toga što su nepoznate trećim licima, koje nisu namijenjene širu distribuciju i/ili korišćenje od strane neograničenog kruga lica, koje zadovoljavaju zahtjeve iz zakonskih propisa Bosne i Hercegovine, ili informacije koje Strane izričito definišu kao povjerljive. </w:t>
            </w:r>
          </w:p>
          <w:p w:rsidR="002D3673" w:rsidRPr="003843CF" w:rsidRDefault="002D3673" w:rsidP="002D3673">
            <w:pPr>
              <w:ind w:right="0"/>
              <w:rPr>
                <w:rFonts w:ascii="Tahoma" w:hAnsi="Tahoma" w:cs="Tahoma"/>
                <w:color w:val="000000" w:themeColor="text1"/>
                <w:lang w:val="sr-Latn-BA"/>
              </w:rPr>
            </w:pPr>
            <w:r w:rsidRPr="003843CF">
              <w:rPr>
                <w:rFonts w:ascii="Tahoma" w:hAnsi="Tahoma" w:cs="Tahoma"/>
                <w:color w:val="000000" w:themeColor="text1"/>
                <w:lang w:val="sr-Latn-BA"/>
              </w:rPr>
              <w:t xml:space="preserve">Zaštita povjerljivih informacija mora se osiguravati u periodu izvršenja ovog Ugovora, kao i u roku od tri godine od završetka njegovog roka važenja, a u pogledu „know-how“ – sve dok je na snazi povjerljivost </w:t>
            </w:r>
            <w:r w:rsidRPr="003843CF">
              <w:rPr>
                <w:rFonts w:ascii="Tahoma" w:hAnsi="Tahoma" w:cs="Tahoma"/>
                <w:color w:val="000000" w:themeColor="text1"/>
                <w:lang w:val="sr-Latn-BA"/>
              </w:rPr>
              <w:lastRenderedPageBreak/>
              <w:t xml:space="preserve">podataka koji čine njegov sadržaj. Odgovarajuća Strana ovog Ugovora snosi odgovornost za činjenje (nečinjenje) svojih radnika i drugih lica koja dobiju pristup Povjerljivim informacijama. </w:t>
            </w:r>
          </w:p>
          <w:p w:rsidR="002D3673" w:rsidRPr="003843CF" w:rsidRDefault="002D3673" w:rsidP="002D3673">
            <w:pPr>
              <w:ind w:right="0"/>
              <w:rPr>
                <w:rFonts w:ascii="Tahoma" w:hAnsi="Tahoma" w:cs="Tahoma"/>
                <w:color w:val="000000" w:themeColor="text1"/>
                <w:lang w:val="sr-Latn-BA"/>
              </w:rPr>
            </w:pPr>
          </w:p>
          <w:p w:rsidR="002D3673" w:rsidRPr="003843CF" w:rsidRDefault="002D3673" w:rsidP="002D3673">
            <w:pPr>
              <w:ind w:right="0"/>
              <w:rPr>
                <w:rFonts w:ascii="Tahoma" w:hAnsi="Tahoma" w:cs="Tahoma"/>
                <w:color w:val="000000" w:themeColor="text1"/>
                <w:lang w:val="sr-Latn-BA"/>
              </w:rPr>
            </w:pPr>
          </w:p>
          <w:p w:rsidR="002D3673" w:rsidRPr="003843CF" w:rsidRDefault="002D3673" w:rsidP="002D3673">
            <w:pPr>
              <w:ind w:right="0"/>
              <w:rPr>
                <w:rFonts w:ascii="Tahoma" w:hAnsi="Tahoma" w:cs="Tahoma"/>
                <w:color w:val="000000" w:themeColor="text1"/>
                <w:lang w:val="sr-Latn-BA"/>
              </w:rPr>
            </w:pPr>
            <w:r w:rsidRPr="003843CF">
              <w:rPr>
                <w:rFonts w:ascii="Tahoma" w:hAnsi="Tahoma" w:cs="Tahoma"/>
                <w:color w:val="000000" w:themeColor="text1"/>
                <w:lang w:val="sr-Latn-BA"/>
              </w:rPr>
              <w:t>Obaveze poštovanja povjerljivosti, koje su predviđene ovim Ugovorom, ne obuhvataju slučajeve dostavljanja informacija državnim organima na način utvrđen zakonskim propisima Bosne i Hercegovine, a takođe se ne odnose na javno dostupne informacije, koje su postale poznate trećim licima bez krivice Strana.</w:t>
            </w:r>
          </w:p>
          <w:p w:rsidR="002D3673" w:rsidRPr="003843CF" w:rsidRDefault="002D3673" w:rsidP="002D3673">
            <w:pPr>
              <w:ind w:right="0"/>
              <w:rPr>
                <w:rFonts w:ascii="Tahoma" w:hAnsi="Tahoma" w:cs="Tahoma"/>
                <w:color w:val="000000" w:themeColor="text1"/>
                <w:lang w:val="sr-Latn-BA"/>
              </w:rPr>
            </w:pPr>
            <w:r w:rsidRPr="003843CF">
              <w:rPr>
                <w:rFonts w:ascii="Tahoma" w:hAnsi="Tahoma" w:cs="Tahoma"/>
                <w:color w:val="000000" w:themeColor="text1"/>
                <w:lang w:val="sr-Latn-BA"/>
              </w:rPr>
              <w:t>Šteta, izazvana povredom odredbe o povjerljivosti, određuje se i nadoknađuje u skladu sa važećim zakonskim propisima Bosne i Hercegovine.</w:t>
            </w:r>
          </w:p>
          <w:p w:rsidR="002D3673" w:rsidRPr="003843CF" w:rsidRDefault="002D3673" w:rsidP="002D3673">
            <w:pPr>
              <w:ind w:right="0"/>
              <w:rPr>
                <w:rFonts w:ascii="Tahoma" w:hAnsi="Tahoma" w:cs="Tahoma"/>
                <w:color w:val="000000" w:themeColor="text1"/>
                <w:lang w:val="sr-Latn-BA"/>
              </w:rPr>
            </w:pPr>
          </w:p>
          <w:p w:rsidR="002D3673" w:rsidRPr="003843CF" w:rsidRDefault="002D3673" w:rsidP="002D3673">
            <w:pPr>
              <w:ind w:right="0"/>
              <w:rPr>
                <w:rFonts w:ascii="Tahoma" w:hAnsi="Tahoma" w:cs="Tahoma"/>
                <w:color w:val="000000" w:themeColor="text1"/>
                <w:lang w:val="sr-Latn-BA"/>
              </w:rPr>
            </w:pPr>
            <w:r w:rsidRPr="003843CF">
              <w:rPr>
                <w:rFonts w:ascii="Tahoma" w:hAnsi="Tahoma" w:cs="Tahoma"/>
                <w:color w:val="000000" w:themeColor="text1"/>
                <w:lang w:val="sr-Latn-BA"/>
              </w:rPr>
              <w:t xml:space="preserve">9.4. Prodavac primjenjuje interna pravila i protokole režima ulaska i kretanja po teritoriji „Rafinerija ulja Modriča“ a.d. Modriča. </w:t>
            </w:r>
          </w:p>
          <w:p w:rsidR="002D3673" w:rsidRPr="003843CF" w:rsidRDefault="002D3673" w:rsidP="002D3673">
            <w:pPr>
              <w:ind w:right="0"/>
              <w:rPr>
                <w:rFonts w:ascii="Tahoma" w:hAnsi="Tahoma" w:cs="Tahoma"/>
                <w:color w:val="000000" w:themeColor="text1"/>
                <w:lang w:val="sr-Latn-BA"/>
              </w:rPr>
            </w:pPr>
            <w:r w:rsidRPr="003843CF">
              <w:rPr>
                <w:rFonts w:ascii="Tahoma" w:hAnsi="Tahoma" w:cs="Tahoma"/>
                <w:color w:val="000000" w:themeColor="text1"/>
                <w:lang w:val="sr-Latn-BA"/>
              </w:rPr>
              <w:t>9.5. Sve dopune i izmjene ovog Ugovora imaju pravnu snagu samo u slučaju ako su sastavlјene u pismenom obliku, kao Aneks ovog Ugovora, i ako su potpisane od ovlašćenih predstavnika Strana.</w:t>
            </w:r>
          </w:p>
          <w:p w:rsidR="002D3673" w:rsidRPr="003843CF" w:rsidRDefault="002D3673" w:rsidP="002D3673">
            <w:pPr>
              <w:suppressAutoHyphens/>
              <w:snapToGrid w:val="0"/>
              <w:ind w:right="0"/>
              <w:rPr>
                <w:rFonts w:ascii="Tahoma" w:hAnsi="Tahoma" w:cs="Tahoma"/>
                <w:color w:val="000000" w:themeColor="text1"/>
                <w:lang w:val="sr-Latn-BA"/>
              </w:rPr>
            </w:pPr>
            <w:r w:rsidRPr="003843CF">
              <w:rPr>
                <w:rFonts w:ascii="Tahoma" w:hAnsi="Tahoma" w:cs="Tahoma"/>
                <w:color w:val="000000" w:themeColor="text1"/>
                <w:lang w:val="sr-Latn-BA"/>
              </w:rPr>
              <w:t>9.6. Ni jedna od Strana nema pravo predati svoje obaveze po Ugovoru trećoj strani bez pismene saglasnosti druge Strane.</w:t>
            </w:r>
          </w:p>
          <w:p w:rsidR="002D3673" w:rsidRPr="003843CF" w:rsidRDefault="002D3673" w:rsidP="002D3673">
            <w:pPr>
              <w:suppressAutoHyphens/>
              <w:snapToGrid w:val="0"/>
              <w:ind w:right="0"/>
              <w:jc w:val="left"/>
              <w:rPr>
                <w:rFonts w:ascii="Tahoma" w:eastAsia="Times New Roman" w:hAnsi="Tahoma" w:cs="Tahoma"/>
                <w:color w:val="000000" w:themeColor="text1"/>
                <w:szCs w:val="20"/>
                <w:lang w:val="sr-Latn-BA" w:eastAsia="ar-SA"/>
              </w:rPr>
            </w:pPr>
            <w:r w:rsidRPr="003843CF">
              <w:rPr>
                <w:rFonts w:ascii="Tahoma" w:eastAsia="Times New Roman" w:hAnsi="Tahoma" w:cs="Tahoma"/>
                <w:color w:val="000000" w:themeColor="text1"/>
                <w:szCs w:val="20"/>
                <w:lang w:val="sr-Latn-BA" w:eastAsia="ar-SA"/>
              </w:rPr>
              <w:t>9.7.</w:t>
            </w:r>
            <w:r w:rsidRPr="003843CF">
              <w:rPr>
                <w:rFonts w:ascii="Tahoma" w:eastAsia="Times New Roman" w:hAnsi="Tahoma" w:cs="Tahoma"/>
                <w:color w:val="000000" w:themeColor="text1"/>
                <w:szCs w:val="20"/>
                <w:lang w:val="sr-Latn-BA" w:eastAsia="ar-SA"/>
              </w:rPr>
              <w:tab/>
              <w:t>Svi prilozi ovog Ugovora čine njegov sastavni dio.</w:t>
            </w:r>
          </w:p>
          <w:p w:rsidR="002D3673" w:rsidRPr="003843CF" w:rsidRDefault="002D3673" w:rsidP="002D3673">
            <w:pPr>
              <w:ind w:right="0"/>
              <w:rPr>
                <w:rFonts w:ascii="Tahoma" w:hAnsi="Tahoma" w:cs="Tahoma"/>
                <w:color w:val="000000" w:themeColor="text1"/>
                <w:lang w:val="sr-Latn-BA"/>
              </w:rPr>
            </w:pPr>
            <w:r w:rsidRPr="003843CF">
              <w:rPr>
                <w:rFonts w:ascii="Tahoma" w:hAnsi="Tahoma" w:cs="Tahoma"/>
                <w:color w:val="000000" w:themeColor="text1"/>
                <w:lang w:val="sr-Latn-BA"/>
              </w:rPr>
              <w:t>9.8.   Svi sporovi, nesuglasice ili potraživanja, nastali iz ovog Ugovora ili u vezi sa njim, uključujući one koji se tiču njegovog izvršenja, povrede, raskida ili ništavnosti, rješavaće se kod Okružnog privrednog suda u Banjoj Luci.</w:t>
            </w:r>
          </w:p>
          <w:p w:rsidR="002D3673" w:rsidRPr="003843CF" w:rsidRDefault="002D3673" w:rsidP="002D3673">
            <w:pPr>
              <w:ind w:right="0"/>
              <w:rPr>
                <w:rFonts w:ascii="Tahoma" w:hAnsi="Tahoma" w:cs="Tahoma"/>
                <w:color w:val="000000" w:themeColor="text1"/>
                <w:lang w:val="sr-Latn-BA"/>
              </w:rPr>
            </w:pPr>
            <w:r w:rsidRPr="003843CF">
              <w:rPr>
                <w:rFonts w:ascii="Tahoma" w:hAnsi="Tahoma" w:cs="Tahoma"/>
                <w:color w:val="000000" w:themeColor="text1"/>
                <w:lang w:val="sr-Latn-BA"/>
              </w:rPr>
              <w:t xml:space="preserve">Ovaj Ugovor reguliše se pravnim propisima Republike Srpske, Bosne i Hercegovine.    </w:t>
            </w:r>
          </w:p>
          <w:p w:rsidR="002D3673" w:rsidRPr="003843CF" w:rsidRDefault="002D3673" w:rsidP="002D3673">
            <w:pPr>
              <w:ind w:right="0"/>
              <w:rPr>
                <w:rFonts w:ascii="Tahoma" w:hAnsi="Tahoma" w:cs="Tahoma"/>
                <w:color w:val="000000" w:themeColor="text1"/>
                <w:lang w:val="sr-Latn-BA"/>
              </w:rPr>
            </w:pPr>
            <w:r w:rsidRPr="003843CF">
              <w:rPr>
                <w:rFonts w:ascii="Tahoma" w:hAnsi="Tahoma" w:cs="Tahoma"/>
                <w:color w:val="000000" w:themeColor="text1"/>
                <w:lang w:val="sr-Latn-BA"/>
              </w:rPr>
              <w:t xml:space="preserve">9.9.   Ovaj Ugovor sačinjen je u 2 primjerka na srpskom i engleskom jeziku, po jedan primjerak za svaku od Strana. </w:t>
            </w:r>
          </w:p>
          <w:p w:rsidR="002D3673" w:rsidRPr="003843CF" w:rsidRDefault="002D3673" w:rsidP="002D3673">
            <w:pPr>
              <w:ind w:right="0"/>
              <w:rPr>
                <w:rFonts w:ascii="Tahoma" w:hAnsi="Tahoma" w:cs="Tahoma"/>
                <w:color w:val="000000" w:themeColor="text1"/>
                <w:lang w:val="sr-Latn-BA"/>
              </w:rPr>
            </w:pPr>
            <w:r w:rsidRPr="003843CF">
              <w:rPr>
                <w:rFonts w:ascii="Tahoma" w:hAnsi="Tahoma" w:cs="Tahoma"/>
                <w:color w:val="000000" w:themeColor="text1"/>
                <w:lang w:val="sr-Latn-BA"/>
              </w:rPr>
              <w:t>9.10.  U slučaju različitog tumačenja teksta Ugovora, mjerodavan je tekst na engleskom</w:t>
            </w:r>
            <w:r w:rsidRPr="003843CF">
              <w:rPr>
                <w:rFonts w:ascii="Tahoma" w:hAnsi="Tahoma" w:cs="Tahoma"/>
                <w:i/>
                <w:color w:val="000000" w:themeColor="text1"/>
                <w:lang w:val="sr-Latn-BA"/>
              </w:rPr>
              <w:t xml:space="preserve"> </w:t>
            </w:r>
            <w:r w:rsidRPr="003843CF">
              <w:rPr>
                <w:rFonts w:ascii="Tahoma" w:hAnsi="Tahoma" w:cs="Tahoma"/>
                <w:color w:val="000000" w:themeColor="text1"/>
                <w:lang w:val="sr-Latn-BA"/>
              </w:rPr>
              <w:t>jeziku.</w:t>
            </w:r>
          </w:p>
          <w:p w:rsidR="002D3673" w:rsidRPr="003843CF" w:rsidRDefault="002D3673" w:rsidP="002D3673">
            <w:pPr>
              <w:ind w:right="0"/>
              <w:rPr>
                <w:rFonts w:ascii="Tahoma" w:hAnsi="Tahoma" w:cs="Tahoma"/>
                <w:color w:val="000000" w:themeColor="text1"/>
                <w:lang w:val="sr-Latn-BA"/>
              </w:rPr>
            </w:pPr>
            <w:r w:rsidRPr="003843CF">
              <w:rPr>
                <w:rFonts w:ascii="Tahoma" w:hAnsi="Tahoma" w:cs="Tahoma"/>
                <w:color w:val="000000" w:themeColor="text1"/>
                <w:lang w:val="sr-Latn-BA"/>
              </w:rPr>
              <w:t>9.11. Sva korespondencija i pregovori koji su se desili do potpisivanja ovog Ugovora smatraju se nevažećim i nemaju pravnu snagu.</w:t>
            </w:r>
          </w:p>
          <w:p w:rsidR="00545BEA" w:rsidRDefault="00545BEA" w:rsidP="00A25E8A">
            <w:pPr>
              <w:suppressAutoHyphens/>
              <w:snapToGrid w:val="0"/>
              <w:ind w:right="0"/>
              <w:jc w:val="left"/>
              <w:rPr>
                <w:rFonts w:ascii="Tahoma" w:eastAsia="Times New Roman" w:hAnsi="Tahoma" w:cs="Tahoma"/>
                <w:b/>
                <w:szCs w:val="20"/>
                <w:lang w:val="sr-Latn-BA" w:eastAsia="ar-SA"/>
              </w:rPr>
            </w:pPr>
          </w:p>
          <w:p w:rsidR="00A25E8A" w:rsidRPr="00A25E8A" w:rsidRDefault="00A25E8A" w:rsidP="00A25E8A">
            <w:pPr>
              <w:suppressAutoHyphens/>
              <w:snapToGrid w:val="0"/>
              <w:ind w:right="0"/>
              <w:jc w:val="left"/>
              <w:rPr>
                <w:rFonts w:ascii="Tahoma" w:eastAsia="Times New Roman" w:hAnsi="Tahoma" w:cs="Tahoma"/>
                <w:b/>
                <w:szCs w:val="20"/>
                <w:lang w:val="sr-Latn-BA" w:eastAsia="ar-SA"/>
              </w:rPr>
            </w:pPr>
            <w:r w:rsidRPr="00A25E8A">
              <w:rPr>
                <w:rFonts w:ascii="Tahoma" w:eastAsia="Times New Roman" w:hAnsi="Tahoma" w:cs="Tahoma"/>
                <w:b/>
                <w:szCs w:val="20"/>
                <w:lang w:val="sr-Latn-BA" w:eastAsia="ar-SA"/>
              </w:rPr>
              <w:t>10. ANTIKORUPCIONE MJERE</w:t>
            </w:r>
          </w:p>
          <w:p w:rsidR="00A25E8A" w:rsidRPr="00A25E8A" w:rsidRDefault="00A25E8A" w:rsidP="00A25E8A">
            <w:pPr>
              <w:suppressAutoHyphens/>
              <w:snapToGrid w:val="0"/>
              <w:ind w:right="0"/>
              <w:jc w:val="left"/>
              <w:rPr>
                <w:rFonts w:ascii="Tahoma" w:eastAsia="Times New Roman" w:hAnsi="Tahoma" w:cs="Tahoma"/>
                <w:sz w:val="20"/>
                <w:szCs w:val="20"/>
                <w:lang w:val="sr-Latn-BA" w:eastAsia="ar-SA"/>
              </w:rPr>
            </w:pPr>
          </w:p>
          <w:p w:rsidR="00A25E8A" w:rsidRPr="00A25E8A" w:rsidRDefault="00A25E8A" w:rsidP="00A25E8A">
            <w:pPr>
              <w:rPr>
                <w:rFonts w:ascii="Tahoma" w:eastAsia="Calibri" w:hAnsi="Tahoma" w:cs="Tahoma"/>
                <w:color w:val="000000"/>
                <w:lang w:val="sr-Cyrl-BA"/>
              </w:rPr>
            </w:pPr>
            <w:r w:rsidRPr="00A25E8A">
              <w:rPr>
                <w:rFonts w:ascii="Tahoma" w:eastAsia="Calibri" w:hAnsi="Tahoma" w:cs="Tahoma"/>
                <w:color w:val="000000"/>
                <w:lang w:val="sr-Cyrl-BA"/>
              </w:rPr>
              <w:t xml:space="preserve">Prilikom izvršenja obaveza po ovom Ugovoru, Strane, njihova povezana lica, radnici ili posrednici neće platiti, neće predložiti da plate i neće dozvoliti plaćanje bilo kojih novčanih sredstava ili materijalnih vrijednosti bilo kojim licima, direktno ili indirektno, radi vršenja uticaja na radnje ili odliuke takvih lica, a u cilju sticanja </w:t>
            </w:r>
            <w:r w:rsidRPr="00A25E8A">
              <w:rPr>
                <w:rFonts w:ascii="Tahoma" w:eastAsia="Calibri" w:hAnsi="Tahoma" w:cs="Tahoma"/>
                <w:color w:val="000000"/>
                <w:lang w:val="sr-Cyrl-BA"/>
              </w:rPr>
              <w:lastRenderedPageBreak/>
              <w:t>određenih nezakonitih prednosti,</w:t>
            </w:r>
            <w:r w:rsidR="005A68A2">
              <w:rPr>
                <w:rFonts w:ascii="Tahoma" w:eastAsia="Calibri" w:hAnsi="Tahoma" w:cs="Tahoma"/>
                <w:color w:val="000000"/>
                <w:lang w:val="sr-Cyrl-BA"/>
              </w:rPr>
              <w:t xml:space="preserve"> ili u druge nezakonite svrhe. </w:t>
            </w:r>
          </w:p>
          <w:p w:rsidR="00A25E8A" w:rsidRDefault="00A25E8A" w:rsidP="00A25E8A">
            <w:pPr>
              <w:rPr>
                <w:rFonts w:ascii="Tahoma" w:eastAsia="Calibri" w:hAnsi="Tahoma" w:cs="Tahoma"/>
                <w:color w:val="000000"/>
                <w:lang w:val="sr-Cyrl-BA"/>
              </w:rPr>
            </w:pPr>
            <w:r w:rsidRPr="00A25E8A">
              <w:rPr>
                <w:rFonts w:ascii="Tahoma" w:eastAsia="Calibri" w:hAnsi="Tahoma" w:cs="Tahoma"/>
                <w:color w:val="000000"/>
                <w:lang w:val="sr-Cyrl-BA"/>
              </w:rPr>
              <w:t xml:space="preserve">Prilikom izvršenja svojih obaveza po ovom Ugovoru, Strane, njihova povezana lica, radnici ili posrednici neće vršiti radnje  koje su zakonskim propisima koji se odnose na ovaj Ugovor kvalifikovane kao davanje ili uzimanje mita, potplaćivanje, kao iradnje kojim se krše zahtjevi iz važećih zakonskih propisa i međunarodnih pravnih akata o borbi protiv legalizacije (pranja novca) </w:t>
            </w:r>
            <w:r w:rsidR="00504FB6">
              <w:rPr>
                <w:rFonts w:ascii="Tahoma" w:eastAsia="Calibri" w:hAnsi="Tahoma" w:cs="Tahoma"/>
                <w:color w:val="000000"/>
                <w:lang w:val="sr-Cyrl-BA"/>
              </w:rPr>
              <w:t>od prihoda stečenih kriminalom.</w:t>
            </w:r>
          </w:p>
          <w:p w:rsidR="006C7088" w:rsidRPr="00A25E8A" w:rsidRDefault="006C7088" w:rsidP="00A25E8A">
            <w:pPr>
              <w:rPr>
                <w:rFonts w:ascii="Tahoma" w:eastAsia="Calibri" w:hAnsi="Tahoma" w:cs="Tahoma"/>
                <w:color w:val="000000"/>
                <w:lang w:val="sr-Cyrl-BA"/>
              </w:rPr>
            </w:pPr>
          </w:p>
          <w:p w:rsidR="00A25E8A" w:rsidRPr="00A25E8A" w:rsidRDefault="00A25E8A" w:rsidP="00A25E8A">
            <w:pPr>
              <w:rPr>
                <w:rFonts w:ascii="Tahoma" w:eastAsia="Calibri" w:hAnsi="Tahoma" w:cs="Tahoma"/>
                <w:color w:val="000000"/>
                <w:lang w:val="sr-Cyrl-BA"/>
              </w:rPr>
            </w:pPr>
            <w:r w:rsidRPr="00A25E8A">
              <w:rPr>
                <w:rFonts w:ascii="Tahoma" w:eastAsia="Calibri" w:hAnsi="Tahoma" w:cs="Tahoma"/>
                <w:color w:val="000000"/>
                <w:lang w:val="sr-Cyrl-BA"/>
              </w:rPr>
              <w:t>Svaka od Strana ovog Ugovora odbiće da na bilo koji način stimuliše radnike druge Strane, uključujući davanje novčanih iznosa, poklona, besplatnog izvršavanja radova (usluga) za njihov račun, kao i na druge načine koji nisu navedeni u ovoj tački, a kojim bi se takav radnik stavio u određenu zavisnost, i kojim bi se obezbjedio da taj radnik vrši određene radnje u korist Strane koja je omogućila takvu stimulaciju.</w:t>
            </w:r>
          </w:p>
          <w:p w:rsidR="00A25E8A" w:rsidRPr="00A25E8A" w:rsidRDefault="00A25E8A" w:rsidP="00A25E8A">
            <w:pPr>
              <w:rPr>
                <w:rFonts w:ascii="Tahoma" w:eastAsia="Calibri" w:hAnsi="Tahoma" w:cs="Tahoma"/>
                <w:color w:val="000000"/>
                <w:lang w:val="sr-Cyrl-BA"/>
              </w:rPr>
            </w:pPr>
            <w:r w:rsidRPr="00A25E8A">
              <w:rPr>
                <w:rFonts w:ascii="Tahoma" w:eastAsia="Calibri" w:hAnsi="Tahoma" w:cs="Tahoma"/>
                <w:color w:val="000000"/>
                <w:lang w:val="sr-Cyrl-BA"/>
              </w:rPr>
              <w:t>Pod radnjama radnika koje bi takav radnik vršio u korist strane koja mu je omogućila stimulaciju podrazumjevaju se:</w:t>
            </w:r>
          </w:p>
          <w:p w:rsidR="00A25E8A" w:rsidRPr="00A25E8A" w:rsidRDefault="00A25E8A" w:rsidP="00A25E8A">
            <w:pPr>
              <w:ind w:right="0"/>
              <w:rPr>
                <w:rFonts w:ascii="Tahoma" w:eastAsia="Calibri" w:hAnsi="Tahoma" w:cs="Tahoma"/>
                <w:color w:val="000000"/>
                <w:lang w:val="sr-Cyrl-BA"/>
              </w:rPr>
            </w:pPr>
            <w:r w:rsidRPr="00A25E8A">
              <w:rPr>
                <w:rFonts w:ascii="Tahoma" w:eastAsia="Calibri" w:hAnsi="Tahoma" w:cs="Tahoma"/>
                <w:color w:val="000000"/>
                <w:lang w:val="sr-Latn-BA"/>
              </w:rPr>
              <w:t xml:space="preserve">- </w:t>
            </w:r>
            <w:r w:rsidRPr="00A25E8A">
              <w:rPr>
                <w:rFonts w:ascii="Tahoma" w:eastAsia="Calibri" w:hAnsi="Tahoma" w:cs="Tahoma"/>
                <w:color w:val="000000"/>
                <w:lang w:val="sr-Cyrl-BA"/>
              </w:rPr>
              <w:t xml:space="preserve">Omogućavanje neopravdanih prednosti u odnosu na </w:t>
            </w:r>
            <w:r w:rsidR="00B67E24">
              <w:rPr>
                <w:rFonts w:ascii="Tahoma" w:eastAsia="Calibri" w:hAnsi="Tahoma" w:cs="Tahoma"/>
                <w:color w:val="000000"/>
                <w:lang w:val="sr-Latn-BA"/>
              </w:rPr>
              <w:t>d</w:t>
            </w:r>
            <w:r w:rsidRPr="00A25E8A">
              <w:rPr>
                <w:rFonts w:ascii="Tahoma" w:eastAsia="Calibri" w:hAnsi="Tahoma" w:cs="Tahoma"/>
                <w:color w:val="000000"/>
                <w:lang w:val="sr-Cyrl-BA"/>
              </w:rPr>
              <w:t>ruge saugavarače;</w:t>
            </w:r>
          </w:p>
          <w:p w:rsidR="00A25E8A" w:rsidRPr="00A25E8A" w:rsidRDefault="00A25E8A" w:rsidP="00A25E8A">
            <w:pPr>
              <w:ind w:right="0"/>
              <w:rPr>
                <w:rFonts w:ascii="Tahoma" w:eastAsia="Calibri" w:hAnsi="Tahoma" w:cs="Tahoma"/>
                <w:color w:val="000000"/>
                <w:lang w:val="sr-Cyrl-BA"/>
              </w:rPr>
            </w:pPr>
            <w:r w:rsidRPr="00A25E8A">
              <w:rPr>
                <w:rFonts w:ascii="Tahoma" w:eastAsia="Calibri" w:hAnsi="Tahoma" w:cs="Tahoma"/>
                <w:color w:val="000000"/>
                <w:lang w:val="sr-Latn-BA"/>
              </w:rPr>
              <w:t xml:space="preserve">- </w:t>
            </w:r>
            <w:r w:rsidRPr="00A25E8A">
              <w:rPr>
                <w:rFonts w:ascii="Tahoma" w:eastAsia="Calibri" w:hAnsi="Tahoma" w:cs="Tahoma"/>
                <w:color w:val="000000"/>
                <w:lang w:val="sr-Cyrl-BA"/>
              </w:rPr>
              <w:t>Davanje određenih garancija;</w:t>
            </w:r>
          </w:p>
          <w:p w:rsidR="00A25E8A" w:rsidRPr="00A25E8A" w:rsidRDefault="00A25E8A" w:rsidP="00A25E8A">
            <w:pPr>
              <w:ind w:right="0"/>
              <w:rPr>
                <w:rFonts w:ascii="Tahoma" w:eastAsia="Calibri" w:hAnsi="Tahoma" w:cs="Tahoma"/>
                <w:color w:val="000000"/>
                <w:lang w:val="sr-Cyrl-BA"/>
              </w:rPr>
            </w:pPr>
            <w:r w:rsidRPr="00A25E8A">
              <w:rPr>
                <w:rFonts w:ascii="Tahoma" w:eastAsia="Calibri" w:hAnsi="Tahoma" w:cs="Tahoma"/>
                <w:color w:val="000000"/>
                <w:lang w:val="sr-Latn-BA"/>
              </w:rPr>
              <w:t xml:space="preserve">- </w:t>
            </w:r>
            <w:r w:rsidRPr="00A25E8A">
              <w:rPr>
                <w:rFonts w:ascii="Tahoma" w:eastAsia="Calibri" w:hAnsi="Tahoma" w:cs="Tahoma"/>
                <w:color w:val="000000"/>
                <w:lang w:val="sr-Cyrl-BA"/>
              </w:rPr>
              <w:t>Ubrzavanje postojećih procedura;</w:t>
            </w:r>
          </w:p>
          <w:p w:rsidR="00A25E8A" w:rsidRPr="005A68A2" w:rsidRDefault="00A25E8A" w:rsidP="00A25E8A">
            <w:pPr>
              <w:numPr>
                <w:ilvl w:val="0"/>
                <w:numId w:val="15"/>
              </w:numPr>
              <w:spacing w:after="200" w:line="276" w:lineRule="auto"/>
              <w:ind w:right="0"/>
              <w:contextualSpacing/>
              <w:jc w:val="left"/>
              <w:rPr>
                <w:rFonts w:ascii="Tahoma" w:eastAsia="Calibri" w:hAnsi="Tahoma" w:cs="Tahoma"/>
                <w:color w:val="000000"/>
                <w:szCs w:val="24"/>
                <w:lang w:val="sr-Cyrl-BA"/>
              </w:rPr>
            </w:pPr>
            <w:r w:rsidRPr="00A25E8A">
              <w:rPr>
                <w:rFonts w:ascii="Tahoma" w:eastAsia="Calibri" w:hAnsi="Tahoma" w:cs="Tahoma"/>
                <w:color w:val="000000"/>
                <w:szCs w:val="24"/>
                <w:lang w:val="sr-Cyrl-BA"/>
              </w:rPr>
              <w:t>Druge radnje koje takav radnik vrši u okviru svojih radnih dužnosti, a koje su u suprotnosti sa principima transparentnosti i otvorenosti u odnosima između Strana.</w:t>
            </w:r>
          </w:p>
          <w:p w:rsidR="00A25E8A" w:rsidRPr="00A25E8A" w:rsidRDefault="00A25E8A" w:rsidP="00A25E8A">
            <w:pPr>
              <w:rPr>
                <w:rFonts w:ascii="Tahoma" w:eastAsia="Calibri" w:hAnsi="Tahoma" w:cs="Tahoma"/>
                <w:color w:val="000000"/>
                <w:lang w:val="sr-Cyrl-BA"/>
              </w:rPr>
            </w:pPr>
            <w:r w:rsidRPr="00A25E8A">
              <w:rPr>
                <w:rFonts w:ascii="Tahoma" w:eastAsia="Calibri" w:hAnsi="Tahoma" w:cs="Tahoma"/>
                <w:color w:val="000000"/>
                <w:lang w:val="sr-Cyrl-BA"/>
              </w:rPr>
              <w:t>U slučaju da neka od Strana sumnja da je došlo , ili da može doći do povrede neke od odredbi iz ovog člana Ugovora, ta Strana je dužna da obavjesti o tome drugu Stranu u pismenom obliku. U takvom pismenom obavještenju data Strana je dužna da se pozove na činjenice ili da dostavi materijale koji osnovno potvrđuju, ili daju osnovu za pretpostavku da je došlo, ili da može da dođe do povrede određenih odredbi iz ovog člana Ugovora. Nakon što uputi pismeno obavještenje, odgovarajuća strana ima pravo da obustavi izvršenje obaveza po ovom Ugovoru, sve dok od druge Strane ne dobije potvrdu toga da do povrede nije došlo, ili neće doći. Takva potvrda</w:t>
            </w:r>
            <w:r w:rsidRPr="00A25E8A">
              <w:rPr>
                <w:rFonts w:ascii="Tahoma" w:eastAsia="Calibri" w:hAnsi="Tahoma" w:cs="Tahoma"/>
                <w:color w:val="000000"/>
                <w:lang w:val="sr-Latn-BA"/>
              </w:rPr>
              <w:t xml:space="preserve"> </w:t>
            </w:r>
            <w:r w:rsidRPr="00A25E8A">
              <w:rPr>
                <w:rFonts w:ascii="Tahoma" w:eastAsia="Calibri" w:hAnsi="Tahoma" w:cs="Tahoma"/>
                <w:color w:val="000000"/>
                <w:lang w:val="sr-Cyrl-BA"/>
              </w:rPr>
              <w:t>mora biti poslana u roku od deset radnih dana od datuma prijema pismenog obavještenja.</w:t>
            </w:r>
          </w:p>
          <w:p w:rsidR="00A25E8A" w:rsidRPr="00A25E8A" w:rsidRDefault="00A25E8A" w:rsidP="00A25E8A">
            <w:pPr>
              <w:rPr>
                <w:rFonts w:ascii="Tahoma" w:eastAsia="Calibri" w:hAnsi="Tahoma" w:cs="Tahoma"/>
                <w:color w:val="000000"/>
                <w:lang w:val="sr-Cyrl-BA"/>
              </w:rPr>
            </w:pPr>
            <w:r w:rsidRPr="00A25E8A">
              <w:rPr>
                <w:rFonts w:ascii="Tahoma" w:eastAsia="Calibri" w:hAnsi="Tahoma" w:cs="Tahoma"/>
                <w:color w:val="000000"/>
                <w:lang w:val="sr-Cyrl-BA"/>
              </w:rPr>
              <w:t xml:space="preserve">Strane u ovom Ugovoru prihvatiće sprovođenje postupaka za sprečavanje korupcije i kontrolisaće poštovanje istih. Pri tome će Strane uložiti razumne napore da </w:t>
            </w:r>
            <w:r w:rsidR="00B67E24" w:rsidRPr="00B67E24">
              <w:rPr>
                <w:rFonts w:ascii="Tahoma" w:eastAsia="Calibri" w:hAnsi="Tahoma" w:cs="Tahoma"/>
                <w:color w:val="000000"/>
                <w:lang w:val="sr-Cyrl-BA"/>
              </w:rPr>
              <w:t>minimalizuju</w:t>
            </w:r>
            <w:r w:rsidRPr="00A25E8A">
              <w:rPr>
                <w:rFonts w:ascii="Tahoma" w:eastAsia="Calibri" w:hAnsi="Tahoma" w:cs="Tahoma"/>
                <w:color w:val="000000"/>
                <w:lang w:val="sr-Cyrl-BA"/>
              </w:rPr>
              <w:t xml:space="preserve"> rizike iz poslovnih odnosa sa saugovaračima koji mogu biti uključeni u koruptivne aktivnosti, i uzajamno će sarađivati u cilju sprečavanja korupcije. Pri tome će Strane osigurati sprovođenje </w:t>
            </w:r>
            <w:r w:rsidRPr="00A25E8A">
              <w:rPr>
                <w:rFonts w:ascii="Tahoma" w:eastAsia="Calibri" w:hAnsi="Tahoma" w:cs="Tahoma"/>
                <w:color w:val="000000"/>
                <w:lang w:val="sr-Cyrl-BA"/>
              </w:rPr>
              <w:lastRenderedPageBreak/>
              <w:t xml:space="preserve">kontrolnih postupaka u cilju sprečavanja rizika od uključivanja Strana u koruptivne aktivnosti. </w:t>
            </w:r>
          </w:p>
          <w:p w:rsidR="00A25E8A" w:rsidRPr="00A25E8A" w:rsidRDefault="00A25E8A" w:rsidP="00A25E8A">
            <w:pPr>
              <w:rPr>
                <w:rFonts w:ascii="Tahoma" w:eastAsia="Calibri" w:hAnsi="Tahoma" w:cs="Tahoma"/>
                <w:color w:val="000000"/>
                <w:lang w:val="sr-Cyrl-BA"/>
              </w:rPr>
            </w:pPr>
            <w:r w:rsidRPr="00A25E8A">
              <w:rPr>
                <w:rFonts w:ascii="Tahoma" w:eastAsia="Calibri" w:hAnsi="Tahoma" w:cs="Tahoma"/>
                <w:color w:val="000000"/>
                <w:lang w:val="sr-Cyrl-BA"/>
              </w:rPr>
              <w:t>Strane će garantovati sprovođenje odgovarajućeg postupka</w:t>
            </w:r>
            <w:r w:rsidR="004F4D55">
              <w:rPr>
                <w:rFonts w:ascii="Tahoma" w:eastAsia="Calibri" w:hAnsi="Tahoma" w:cs="Tahoma"/>
                <w:color w:val="000000"/>
                <w:lang w:val="sr-Cyrl-BA"/>
              </w:rPr>
              <w:t xml:space="preserve"> vezano za činjenice dostavljen</w:t>
            </w:r>
            <w:r w:rsidRPr="00A25E8A">
              <w:rPr>
                <w:rFonts w:ascii="Tahoma" w:eastAsia="Calibri" w:hAnsi="Tahoma" w:cs="Tahoma"/>
                <w:color w:val="000000"/>
                <w:lang w:val="sr-Cyrl-BA"/>
              </w:rPr>
              <w:t xml:space="preserve">e tokom izvršenja ovog Ugovora, uz poštovanje principa povjerljivosti i primjene efikasnih mjera za otklanjanje problema u praksi i sprečavanje mogućih konfliktnih situacija. </w:t>
            </w:r>
          </w:p>
          <w:p w:rsidR="00A25E8A" w:rsidRPr="00A25E8A" w:rsidRDefault="00A25E8A" w:rsidP="00A25E8A">
            <w:pPr>
              <w:rPr>
                <w:rFonts w:ascii="Tahoma" w:eastAsia="Calibri" w:hAnsi="Tahoma" w:cs="Tahoma"/>
                <w:color w:val="000000"/>
                <w:lang w:val="sr-Cyrl-BA"/>
              </w:rPr>
            </w:pPr>
            <w:r w:rsidRPr="00A25E8A">
              <w:rPr>
                <w:rFonts w:ascii="Tahoma" w:eastAsia="Calibri" w:hAnsi="Tahoma" w:cs="Tahoma"/>
                <w:color w:val="000000"/>
                <w:lang w:val="sr-Cyrl-BA"/>
              </w:rPr>
              <w:t>Strane će garantovati punu povjerljivost vezano za izvršenje odredbi iz ovog člana Ugovora, kao i odsustvo negativnih posljedica, kako ukupno za Stranu koja se obratila sa zahtjevom, tako i za konkretne radnike Strane koja se obratila sa zahtjevom, a koji su prijavili izvršene povrede.</w:t>
            </w:r>
          </w:p>
          <w:p w:rsidR="00A25E8A" w:rsidRPr="00A25E8A" w:rsidRDefault="00A25E8A" w:rsidP="00A25E8A">
            <w:pPr>
              <w:suppressAutoHyphens/>
              <w:snapToGrid w:val="0"/>
              <w:rPr>
                <w:rFonts w:ascii="Tahoma" w:eastAsia="Calibri" w:hAnsi="Tahoma" w:cs="Tahoma"/>
                <w:color w:val="000000"/>
                <w:lang w:val="sr-Cyrl-BA"/>
              </w:rPr>
            </w:pPr>
            <w:r w:rsidRPr="00A25E8A">
              <w:rPr>
                <w:rFonts w:ascii="Tahoma" w:eastAsia="Calibri" w:hAnsi="Tahoma" w:cs="Tahoma"/>
                <w:color w:val="000000"/>
                <w:lang w:val="sr-Cyrl-BA"/>
              </w:rPr>
              <w:t>U slučaju da jedna od Strana prekrši obavezu uzdržavanja od radnji zabranjenih ovim članom, i/ili u slučaju da druga Strana u Ugovorom utvrđenom roku ne dobije potvrdu toga da do povrede nije došlo i neće doći, druga Strana može da raskine ovaj Ugovor na zakonom utvrđen način. Strana na čiju inicijativu, a po osnovama predviđenim odredbama ovog člana, Ugovor bio raskinut, ima pravo da zahtjeva naknadu stvarne štete koja je nastala zbog raskida.</w:t>
            </w:r>
          </w:p>
          <w:p w:rsidR="006C738E" w:rsidRDefault="006C738E" w:rsidP="00A25E8A">
            <w:pPr>
              <w:suppressAutoHyphens/>
              <w:snapToGrid w:val="0"/>
              <w:ind w:right="0"/>
              <w:jc w:val="left"/>
              <w:rPr>
                <w:rFonts w:ascii="Tahoma" w:eastAsia="Times New Roman" w:hAnsi="Tahoma" w:cs="Tahoma"/>
                <w:sz w:val="20"/>
                <w:szCs w:val="20"/>
                <w:lang w:val="sr-Cyrl-BA" w:eastAsia="ar-SA"/>
              </w:rPr>
            </w:pPr>
          </w:p>
          <w:p w:rsidR="00B955BD" w:rsidRPr="00A25E8A" w:rsidRDefault="00B955BD" w:rsidP="00A25E8A">
            <w:pPr>
              <w:suppressAutoHyphens/>
              <w:snapToGrid w:val="0"/>
              <w:ind w:right="0"/>
              <w:jc w:val="left"/>
              <w:rPr>
                <w:rFonts w:ascii="Tahoma" w:eastAsia="Times New Roman" w:hAnsi="Tahoma" w:cs="Tahoma"/>
                <w:sz w:val="20"/>
                <w:szCs w:val="20"/>
                <w:lang w:val="sr-Cyrl-BA" w:eastAsia="ar-SA"/>
              </w:rPr>
            </w:pPr>
          </w:p>
          <w:p w:rsidR="00A25E8A" w:rsidRDefault="006C7088" w:rsidP="00A25E8A">
            <w:pPr>
              <w:suppressAutoHyphens/>
              <w:snapToGrid w:val="0"/>
              <w:ind w:right="0"/>
              <w:jc w:val="left"/>
              <w:rPr>
                <w:rFonts w:ascii="Tahoma" w:eastAsia="Times New Roman" w:hAnsi="Tahoma" w:cs="Tahoma"/>
                <w:b/>
                <w:szCs w:val="20"/>
                <w:lang w:val="sr-Latn-BA" w:eastAsia="ar-SA"/>
              </w:rPr>
            </w:pPr>
            <w:r>
              <w:rPr>
                <w:rFonts w:ascii="Tahoma" w:eastAsia="Times New Roman" w:hAnsi="Tahoma" w:cs="Tahoma"/>
                <w:b/>
                <w:szCs w:val="20"/>
                <w:lang w:val="sr-Latn-BA" w:eastAsia="ar-SA"/>
              </w:rPr>
              <w:t xml:space="preserve">11. ROK VAŽENjA UGOVORA </w:t>
            </w:r>
          </w:p>
          <w:p w:rsidR="00E41B45" w:rsidRPr="006C7088" w:rsidRDefault="00E41B45" w:rsidP="00A25E8A">
            <w:pPr>
              <w:suppressAutoHyphens/>
              <w:snapToGrid w:val="0"/>
              <w:ind w:right="0"/>
              <w:jc w:val="left"/>
              <w:rPr>
                <w:rFonts w:ascii="Tahoma" w:eastAsia="Times New Roman" w:hAnsi="Tahoma" w:cs="Tahoma"/>
                <w:b/>
                <w:szCs w:val="20"/>
                <w:lang w:val="sr-Latn-BA" w:eastAsia="ar-SA"/>
              </w:rPr>
            </w:pPr>
          </w:p>
          <w:p w:rsidR="00A25E8A" w:rsidRDefault="00A25E8A" w:rsidP="00A25E8A">
            <w:pPr>
              <w:suppressAutoHyphens/>
              <w:snapToGrid w:val="0"/>
              <w:ind w:right="0"/>
              <w:rPr>
                <w:rFonts w:ascii="Tahoma" w:eastAsia="Times New Roman" w:hAnsi="Tahoma" w:cs="Tahoma"/>
                <w:szCs w:val="20"/>
                <w:lang w:val="sr-Latn-BA" w:eastAsia="ar-SA"/>
              </w:rPr>
            </w:pPr>
            <w:r w:rsidRPr="00A25E8A">
              <w:rPr>
                <w:rFonts w:ascii="Tahoma" w:eastAsia="Times New Roman" w:hAnsi="Tahoma" w:cs="Tahoma"/>
                <w:szCs w:val="20"/>
                <w:lang w:val="sr-Latn-BA" w:eastAsia="ar-SA"/>
              </w:rPr>
              <w:t>11.1.</w:t>
            </w:r>
            <w:r w:rsidRPr="00A25E8A">
              <w:rPr>
                <w:rFonts w:ascii="Tahoma" w:eastAsia="Times New Roman" w:hAnsi="Tahoma" w:cs="Tahoma"/>
                <w:szCs w:val="20"/>
                <w:lang w:val="sr-Latn-BA" w:eastAsia="ar-SA"/>
              </w:rPr>
              <w:tab/>
              <w:t>Ovaj Ugovor stupa na snagu sa danom njegovog potpisivanja i važi do izvršenja svih ugovorenih obaveza Strana, ako ne bude ranije raskinut u skladu sa uslovima ovog Ugovora ili važećim zakonom.</w:t>
            </w:r>
          </w:p>
          <w:p w:rsidR="00E6320D" w:rsidRDefault="00E6320D" w:rsidP="00A25E8A">
            <w:pPr>
              <w:suppressAutoHyphens/>
              <w:snapToGrid w:val="0"/>
              <w:ind w:right="0"/>
              <w:rPr>
                <w:rFonts w:ascii="Tahoma" w:eastAsia="Times New Roman" w:hAnsi="Tahoma" w:cs="Tahoma"/>
                <w:szCs w:val="20"/>
                <w:lang w:val="sr-Cyrl-BA" w:eastAsia="ar-SA"/>
              </w:rPr>
            </w:pPr>
          </w:p>
          <w:p w:rsidR="00E41B45" w:rsidRDefault="00E41B45" w:rsidP="00A25E8A">
            <w:pPr>
              <w:suppressAutoHyphens/>
              <w:snapToGrid w:val="0"/>
              <w:ind w:right="0"/>
              <w:rPr>
                <w:rFonts w:ascii="Tahoma" w:eastAsia="Times New Roman" w:hAnsi="Tahoma" w:cs="Tahoma"/>
                <w:szCs w:val="20"/>
                <w:lang w:val="sr-Cyrl-BA" w:eastAsia="ar-SA"/>
              </w:rPr>
            </w:pPr>
          </w:p>
          <w:p w:rsidR="00E41B45" w:rsidRPr="00C2223E" w:rsidRDefault="00E41B45" w:rsidP="00A25E8A">
            <w:pPr>
              <w:suppressAutoHyphens/>
              <w:snapToGrid w:val="0"/>
              <w:ind w:right="0"/>
              <w:rPr>
                <w:rFonts w:ascii="Tahoma" w:eastAsia="Times New Roman" w:hAnsi="Tahoma" w:cs="Tahoma"/>
                <w:szCs w:val="20"/>
                <w:lang w:val="sr-Cyrl-BA" w:eastAsia="ar-SA"/>
              </w:rPr>
            </w:pPr>
          </w:p>
          <w:p w:rsidR="00A25E8A" w:rsidRPr="00A25E8A" w:rsidRDefault="00A25E8A" w:rsidP="00A25E8A">
            <w:pPr>
              <w:suppressAutoHyphens/>
              <w:snapToGrid w:val="0"/>
              <w:ind w:right="0"/>
              <w:jc w:val="left"/>
              <w:rPr>
                <w:rFonts w:ascii="Tahoma" w:eastAsia="Times New Roman" w:hAnsi="Tahoma" w:cs="Tahoma"/>
                <w:b/>
                <w:szCs w:val="20"/>
                <w:lang w:val="es-SV" w:eastAsia="ar-SA"/>
              </w:rPr>
            </w:pPr>
            <w:r w:rsidRPr="00A25E8A">
              <w:rPr>
                <w:rFonts w:ascii="Tahoma" w:eastAsia="Times New Roman" w:hAnsi="Tahoma" w:cs="Tahoma"/>
                <w:b/>
                <w:szCs w:val="20"/>
                <w:lang w:val="es-SV" w:eastAsia="ar-SA"/>
              </w:rPr>
              <w:t>12. PRAVNE ADRESE I REKVIZITI STRANA</w:t>
            </w:r>
          </w:p>
          <w:p w:rsidR="00A25E8A" w:rsidRPr="00C2223E" w:rsidRDefault="00A25E8A" w:rsidP="00A25E8A">
            <w:pPr>
              <w:suppressAutoHyphens/>
              <w:snapToGrid w:val="0"/>
              <w:ind w:right="0"/>
              <w:jc w:val="left"/>
              <w:rPr>
                <w:rFonts w:ascii="Tahoma" w:eastAsia="Times New Roman" w:hAnsi="Tahoma" w:cs="Tahoma"/>
                <w:sz w:val="20"/>
                <w:szCs w:val="20"/>
                <w:lang w:eastAsia="ar-SA"/>
              </w:rPr>
            </w:pPr>
          </w:p>
          <w:p w:rsidR="00A25E8A" w:rsidRPr="000163F7" w:rsidRDefault="00A25E8A" w:rsidP="00A25E8A">
            <w:pPr>
              <w:suppressAutoHyphens/>
              <w:snapToGrid w:val="0"/>
              <w:ind w:right="0"/>
              <w:jc w:val="left"/>
              <w:rPr>
                <w:rFonts w:ascii="Tahoma" w:eastAsia="Times New Roman" w:hAnsi="Tahoma" w:cs="Tahoma"/>
                <w:b/>
                <w:szCs w:val="20"/>
                <w:lang w:val="sr-Latn-BA" w:eastAsia="ar-SA"/>
              </w:rPr>
            </w:pPr>
            <w:r w:rsidRPr="000163F7">
              <w:rPr>
                <w:rFonts w:ascii="Tahoma" w:eastAsia="Times New Roman" w:hAnsi="Tahoma" w:cs="Tahoma"/>
                <w:b/>
                <w:szCs w:val="20"/>
                <w:lang w:val="sr-Latn-BA" w:eastAsia="ar-SA"/>
              </w:rPr>
              <w:t>Prodavac:</w:t>
            </w:r>
          </w:p>
          <w:p w:rsidR="00E63E3E" w:rsidRPr="00E63E3E" w:rsidRDefault="00E63E3E" w:rsidP="00E63E3E">
            <w:pPr>
              <w:suppressAutoHyphens/>
              <w:snapToGrid w:val="0"/>
              <w:ind w:right="0"/>
              <w:jc w:val="left"/>
              <w:rPr>
                <w:rFonts w:ascii="Tahoma" w:eastAsia="Times New Roman" w:hAnsi="Tahoma" w:cs="Tahoma"/>
                <w:szCs w:val="20"/>
                <w:lang w:val="sr-Latn-BA" w:eastAsia="ar-SA"/>
              </w:rPr>
            </w:pPr>
            <w:r w:rsidRPr="00E63E3E">
              <w:rPr>
                <w:rFonts w:ascii="Tahoma" w:eastAsia="Times New Roman" w:hAnsi="Tahoma" w:cs="Tahoma"/>
                <w:szCs w:val="20"/>
                <w:lang w:val="sr-Latn-BA" w:eastAsia="ar-SA"/>
              </w:rPr>
              <w:t xml:space="preserve">Naziv kompanije: </w:t>
            </w:r>
          </w:p>
          <w:p w:rsidR="00E63E3E" w:rsidRPr="00E63E3E" w:rsidRDefault="005A68A2" w:rsidP="00E63E3E">
            <w:pPr>
              <w:suppressAutoHyphens/>
              <w:snapToGrid w:val="0"/>
              <w:ind w:right="0"/>
              <w:jc w:val="left"/>
              <w:rPr>
                <w:rFonts w:ascii="Tahoma" w:eastAsia="Times New Roman" w:hAnsi="Tahoma" w:cs="Tahoma"/>
                <w:szCs w:val="20"/>
                <w:lang w:val="sr-Latn-BA" w:eastAsia="ar-SA"/>
              </w:rPr>
            </w:pPr>
            <w:r>
              <w:rPr>
                <w:rFonts w:ascii="Tahoma" w:eastAsia="Times New Roman" w:hAnsi="Tahoma" w:cs="Tahoma"/>
                <w:szCs w:val="20"/>
                <w:lang w:val="sr-Latn-BA" w:eastAsia="ar-SA"/>
              </w:rPr>
              <w:t>A</w:t>
            </w:r>
            <w:r w:rsidR="00E63E3E" w:rsidRPr="00E63E3E">
              <w:rPr>
                <w:rFonts w:ascii="Tahoma" w:eastAsia="Times New Roman" w:hAnsi="Tahoma" w:cs="Tahoma"/>
                <w:szCs w:val="20"/>
                <w:lang w:val="sr-Latn-BA" w:eastAsia="ar-SA"/>
              </w:rPr>
              <w:t xml:space="preserve">dresa: </w:t>
            </w:r>
          </w:p>
          <w:p w:rsidR="00E63E3E" w:rsidRPr="00E63E3E" w:rsidRDefault="00E63E3E" w:rsidP="00E63E3E">
            <w:pPr>
              <w:suppressAutoHyphens/>
              <w:snapToGrid w:val="0"/>
              <w:ind w:right="0"/>
              <w:jc w:val="left"/>
              <w:rPr>
                <w:rFonts w:ascii="Tahoma" w:eastAsia="Times New Roman" w:hAnsi="Tahoma" w:cs="Tahoma"/>
                <w:szCs w:val="20"/>
                <w:lang w:val="sr-Latn-BA" w:eastAsia="ar-SA"/>
              </w:rPr>
            </w:pPr>
            <w:r w:rsidRPr="00E63E3E">
              <w:rPr>
                <w:rFonts w:ascii="Tahoma" w:eastAsia="Times New Roman" w:hAnsi="Tahoma" w:cs="Tahoma"/>
                <w:szCs w:val="20"/>
                <w:lang w:val="sr-Latn-BA" w:eastAsia="ar-SA"/>
              </w:rPr>
              <w:t>Registarski broj:</w:t>
            </w:r>
          </w:p>
          <w:p w:rsidR="00E63E3E" w:rsidRPr="00E63E3E" w:rsidRDefault="00E63E3E" w:rsidP="00E63E3E">
            <w:pPr>
              <w:suppressAutoHyphens/>
              <w:snapToGrid w:val="0"/>
              <w:ind w:right="0"/>
              <w:jc w:val="left"/>
              <w:rPr>
                <w:rFonts w:ascii="Tahoma" w:eastAsia="Times New Roman" w:hAnsi="Tahoma" w:cs="Tahoma"/>
                <w:szCs w:val="20"/>
                <w:lang w:val="sr-Latn-BA" w:eastAsia="ar-SA"/>
              </w:rPr>
            </w:pPr>
            <w:r w:rsidRPr="00E63E3E">
              <w:rPr>
                <w:rFonts w:ascii="Tahoma" w:eastAsia="Times New Roman" w:hAnsi="Tahoma" w:cs="Tahoma"/>
                <w:szCs w:val="20"/>
                <w:lang w:val="sr-Latn-BA" w:eastAsia="ar-SA"/>
              </w:rPr>
              <w:t>JIB:</w:t>
            </w:r>
          </w:p>
          <w:p w:rsidR="00E63E3E" w:rsidRPr="00E63E3E" w:rsidRDefault="00E63E3E" w:rsidP="00E63E3E">
            <w:pPr>
              <w:suppressAutoHyphens/>
              <w:snapToGrid w:val="0"/>
              <w:ind w:right="0"/>
              <w:jc w:val="left"/>
              <w:rPr>
                <w:rFonts w:ascii="Tahoma" w:eastAsia="Times New Roman" w:hAnsi="Tahoma" w:cs="Tahoma"/>
                <w:szCs w:val="20"/>
                <w:lang w:val="sr-Latn-BA" w:eastAsia="ar-SA"/>
              </w:rPr>
            </w:pPr>
            <w:r w:rsidRPr="00E63E3E">
              <w:rPr>
                <w:rFonts w:ascii="Tahoma" w:eastAsia="Times New Roman" w:hAnsi="Tahoma" w:cs="Tahoma"/>
                <w:szCs w:val="20"/>
                <w:lang w:val="sr-Latn-BA" w:eastAsia="ar-SA"/>
              </w:rPr>
              <w:t>Telefon:</w:t>
            </w:r>
          </w:p>
          <w:p w:rsidR="00E63E3E" w:rsidRPr="00E63E3E" w:rsidRDefault="00E63E3E" w:rsidP="00E63E3E">
            <w:pPr>
              <w:suppressAutoHyphens/>
              <w:snapToGrid w:val="0"/>
              <w:ind w:right="0"/>
              <w:jc w:val="left"/>
              <w:rPr>
                <w:rFonts w:ascii="Tahoma" w:eastAsia="Times New Roman" w:hAnsi="Tahoma" w:cs="Tahoma"/>
                <w:szCs w:val="20"/>
                <w:lang w:val="sr-Latn-BA" w:eastAsia="ar-SA"/>
              </w:rPr>
            </w:pPr>
            <w:r w:rsidRPr="00E63E3E">
              <w:rPr>
                <w:rFonts w:ascii="Tahoma" w:eastAsia="Times New Roman" w:hAnsi="Tahoma" w:cs="Tahoma"/>
                <w:szCs w:val="20"/>
                <w:lang w:val="sr-Latn-BA" w:eastAsia="ar-SA"/>
              </w:rPr>
              <w:t>Bankarski rekviziti:</w:t>
            </w:r>
          </w:p>
          <w:p w:rsidR="00E63E3E" w:rsidRPr="00E63E3E" w:rsidRDefault="00E63E3E" w:rsidP="00E63E3E">
            <w:pPr>
              <w:suppressAutoHyphens/>
              <w:snapToGrid w:val="0"/>
              <w:ind w:right="0"/>
              <w:jc w:val="left"/>
              <w:rPr>
                <w:rFonts w:ascii="Tahoma" w:eastAsia="Times New Roman" w:hAnsi="Tahoma" w:cs="Tahoma"/>
                <w:szCs w:val="20"/>
                <w:lang w:val="sr-Latn-BA" w:eastAsia="ar-SA"/>
              </w:rPr>
            </w:pPr>
            <w:r w:rsidRPr="00E63E3E">
              <w:rPr>
                <w:rFonts w:ascii="Tahoma" w:eastAsia="Times New Roman" w:hAnsi="Tahoma" w:cs="Tahoma"/>
                <w:szCs w:val="20"/>
                <w:lang w:val="sr-Latn-BA" w:eastAsia="ar-SA"/>
              </w:rPr>
              <w:t>Broj žiro-računa</w:t>
            </w:r>
            <w:r w:rsidR="005A68A2">
              <w:rPr>
                <w:rFonts w:ascii="Tahoma" w:eastAsia="Times New Roman" w:hAnsi="Tahoma" w:cs="Tahoma"/>
                <w:szCs w:val="20"/>
                <w:lang w:val="sr-Latn-BA" w:eastAsia="ar-SA"/>
              </w:rPr>
              <w:t xml:space="preserve"> / IBAN</w:t>
            </w:r>
            <w:r w:rsidRPr="00E63E3E">
              <w:rPr>
                <w:rFonts w:ascii="Tahoma" w:eastAsia="Times New Roman" w:hAnsi="Tahoma" w:cs="Tahoma"/>
                <w:szCs w:val="20"/>
                <w:lang w:val="sr-Latn-BA" w:eastAsia="ar-SA"/>
              </w:rPr>
              <w:t xml:space="preserve">: </w:t>
            </w:r>
          </w:p>
          <w:p w:rsidR="00E63E3E" w:rsidRPr="00E63E3E" w:rsidRDefault="00E63E3E" w:rsidP="00E63E3E">
            <w:pPr>
              <w:suppressAutoHyphens/>
              <w:snapToGrid w:val="0"/>
              <w:ind w:right="0"/>
              <w:jc w:val="left"/>
              <w:rPr>
                <w:rFonts w:ascii="Tahoma" w:eastAsia="Times New Roman" w:hAnsi="Tahoma" w:cs="Tahoma"/>
                <w:szCs w:val="20"/>
                <w:lang w:val="sr-Latn-BA" w:eastAsia="ar-SA"/>
              </w:rPr>
            </w:pPr>
            <w:r w:rsidRPr="00E63E3E">
              <w:rPr>
                <w:rFonts w:ascii="Tahoma" w:eastAsia="Times New Roman" w:hAnsi="Tahoma" w:cs="Tahoma"/>
                <w:szCs w:val="20"/>
                <w:lang w:val="sr-Latn-BA" w:eastAsia="ar-SA"/>
              </w:rPr>
              <w:t>SWIFT:</w:t>
            </w:r>
          </w:p>
          <w:p w:rsidR="00A25E8A" w:rsidRPr="006C7088" w:rsidRDefault="00E63E3E" w:rsidP="00A25E8A">
            <w:pPr>
              <w:suppressAutoHyphens/>
              <w:snapToGrid w:val="0"/>
              <w:ind w:right="0"/>
              <w:jc w:val="left"/>
              <w:rPr>
                <w:rFonts w:ascii="Tahoma" w:eastAsia="Times New Roman" w:hAnsi="Tahoma" w:cs="Tahoma"/>
                <w:szCs w:val="20"/>
                <w:lang w:val="sr-Latn-BA" w:eastAsia="ar-SA"/>
              </w:rPr>
            </w:pPr>
            <w:r w:rsidRPr="00E63E3E">
              <w:rPr>
                <w:rFonts w:ascii="Tahoma" w:eastAsia="Times New Roman" w:hAnsi="Tahoma" w:cs="Tahoma"/>
                <w:szCs w:val="20"/>
                <w:lang w:val="sr-Latn-BA" w:eastAsia="ar-SA"/>
              </w:rPr>
              <w:t>Naziv banke:</w:t>
            </w:r>
          </w:p>
          <w:p w:rsidR="006C7088" w:rsidRDefault="006C7088" w:rsidP="00A25E8A">
            <w:pPr>
              <w:suppressAutoHyphens/>
              <w:snapToGrid w:val="0"/>
              <w:ind w:right="0"/>
              <w:jc w:val="left"/>
              <w:rPr>
                <w:rFonts w:ascii="Tahoma" w:eastAsia="Times New Roman" w:hAnsi="Tahoma" w:cs="Tahoma"/>
                <w:b/>
                <w:szCs w:val="20"/>
                <w:lang w:val="sr-Latn-BA" w:eastAsia="ar-SA"/>
              </w:rPr>
            </w:pPr>
          </w:p>
          <w:p w:rsidR="00A25E8A" w:rsidRPr="000163F7" w:rsidRDefault="00A25E8A" w:rsidP="00A25E8A">
            <w:pPr>
              <w:suppressAutoHyphens/>
              <w:snapToGrid w:val="0"/>
              <w:ind w:right="0"/>
              <w:jc w:val="left"/>
              <w:rPr>
                <w:rFonts w:ascii="Tahoma" w:eastAsia="Times New Roman" w:hAnsi="Tahoma" w:cs="Tahoma"/>
                <w:b/>
                <w:szCs w:val="20"/>
                <w:lang w:val="sr-Latn-BA" w:eastAsia="ar-SA"/>
              </w:rPr>
            </w:pPr>
            <w:r w:rsidRPr="000163F7">
              <w:rPr>
                <w:rFonts w:ascii="Tahoma" w:eastAsia="Times New Roman" w:hAnsi="Tahoma" w:cs="Tahoma"/>
                <w:b/>
                <w:szCs w:val="20"/>
                <w:lang w:val="sr-Latn-BA" w:eastAsia="ar-SA"/>
              </w:rPr>
              <w:t>Kupac:</w:t>
            </w:r>
          </w:p>
          <w:p w:rsidR="00B955BD" w:rsidRPr="00A25E8A" w:rsidRDefault="00B955BD" w:rsidP="00B955BD">
            <w:pPr>
              <w:suppressAutoHyphens/>
              <w:snapToGrid w:val="0"/>
              <w:rPr>
                <w:rFonts w:ascii="Tahoma" w:eastAsia="Times New Roman" w:hAnsi="Tahoma" w:cs="Tahoma"/>
                <w:b/>
                <w:szCs w:val="20"/>
                <w:lang w:val="sr-Latn-BA" w:eastAsia="ar-SA"/>
              </w:rPr>
            </w:pPr>
            <w:r w:rsidRPr="00A25E8A">
              <w:rPr>
                <w:rFonts w:ascii="Tahoma" w:eastAsia="Times New Roman" w:hAnsi="Tahoma" w:cs="Tahoma"/>
                <w:b/>
                <w:szCs w:val="20"/>
                <w:lang w:val="sr-Latn-BA" w:eastAsia="ar-SA"/>
              </w:rPr>
              <w:t>„OPTIMA Grupa“ d.o.o. Banja Luka</w:t>
            </w:r>
          </w:p>
          <w:p w:rsidR="00B955BD" w:rsidRPr="00A25E8A" w:rsidRDefault="00B955BD" w:rsidP="00B955BD">
            <w:pPr>
              <w:suppressAutoHyphens/>
              <w:snapToGrid w:val="0"/>
              <w:rPr>
                <w:rFonts w:ascii="Tahoma" w:eastAsia="Times New Roman" w:hAnsi="Tahoma" w:cs="Tahoma"/>
                <w:szCs w:val="20"/>
                <w:lang w:val="sr-Latn-BA" w:eastAsia="ar-SA"/>
              </w:rPr>
            </w:pPr>
            <w:r w:rsidRPr="00A25E8A">
              <w:rPr>
                <w:rFonts w:ascii="Tahoma" w:eastAsia="Times New Roman" w:hAnsi="Tahoma" w:cs="Tahoma"/>
                <w:szCs w:val="20"/>
                <w:lang w:val="sr-Latn-BA" w:eastAsia="ar-SA"/>
              </w:rPr>
              <w:t>Ul. Kralja Alfonsa XIII</w:t>
            </w:r>
            <w:r>
              <w:rPr>
                <w:rFonts w:ascii="Tahoma" w:eastAsia="Times New Roman" w:hAnsi="Tahoma" w:cs="Tahoma"/>
                <w:szCs w:val="20"/>
                <w:lang w:val="sr-Latn-BA" w:eastAsia="ar-SA"/>
              </w:rPr>
              <w:t xml:space="preserve"> br.</w:t>
            </w:r>
            <w:r w:rsidRPr="00A25E8A">
              <w:rPr>
                <w:rFonts w:ascii="Tahoma" w:eastAsia="Times New Roman" w:hAnsi="Tahoma" w:cs="Tahoma"/>
                <w:szCs w:val="20"/>
                <w:lang w:val="sr-Latn-BA" w:eastAsia="ar-SA"/>
              </w:rPr>
              <w:t xml:space="preserve"> 37a</w:t>
            </w:r>
          </w:p>
          <w:p w:rsidR="00B955BD" w:rsidRPr="00A25E8A" w:rsidRDefault="00B955BD" w:rsidP="00B955BD">
            <w:pPr>
              <w:suppressAutoHyphens/>
              <w:snapToGrid w:val="0"/>
              <w:rPr>
                <w:rFonts w:ascii="Tahoma" w:eastAsia="Times New Roman" w:hAnsi="Tahoma" w:cs="Tahoma"/>
                <w:szCs w:val="20"/>
                <w:lang w:val="sr-Latn-BA" w:eastAsia="ar-SA"/>
              </w:rPr>
            </w:pPr>
            <w:r w:rsidRPr="00A25E8A">
              <w:rPr>
                <w:rFonts w:ascii="Tahoma" w:eastAsia="Times New Roman" w:hAnsi="Tahoma" w:cs="Tahoma"/>
                <w:szCs w:val="20"/>
                <w:lang w:val="sr-Latn-BA" w:eastAsia="ar-SA"/>
              </w:rPr>
              <w:t>78000 Banja Luka</w:t>
            </w:r>
          </w:p>
          <w:p w:rsidR="00B955BD" w:rsidRPr="00A25E8A" w:rsidRDefault="00B955BD" w:rsidP="00B955BD">
            <w:pPr>
              <w:suppressAutoHyphens/>
              <w:snapToGrid w:val="0"/>
              <w:rPr>
                <w:rFonts w:ascii="Tahoma" w:eastAsia="Times New Roman" w:hAnsi="Tahoma" w:cs="Tahoma"/>
                <w:szCs w:val="20"/>
                <w:lang w:val="sr-Latn-BA" w:eastAsia="ar-SA"/>
              </w:rPr>
            </w:pPr>
            <w:r w:rsidRPr="00A25E8A">
              <w:rPr>
                <w:rFonts w:ascii="Tahoma" w:eastAsia="Times New Roman" w:hAnsi="Tahoma" w:cs="Tahoma"/>
                <w:szCs w:val="20"/>
                <w:lang w:val="sr-Latn-BA" w:eastAsia="ar-SA"/>
              </w:rPr>
              <w:t>JIB : 4402785320005</w:t>
            </w:r>
          </w:p>
          <w:p w:rsidR="00B955BD" w:rsidRPr="00A25E8A" w:rsidRDefault="00B955BD" w:rsidP="00B955BD">
            <w:pPr>
              <w:suppressAutoHyphens/>
              <w:snapToGrid w:val="0"/>
              <w:rPr>
                <w:rFonts w:ascii="Tahoma" w:eastAsia="Times New Roman" w:hAnsi="Tahoma" w:cs="Tahoma"/>
                <w:szCs w:val="20"/>
                <w:lang w:val="sr-Latn-BA" w:eastAsia="ar-SA"/>
              </w:rPr>
            </w:pPr>
            <w:r w:rsidRPr="00A25E8A">
              <w:rPr>
                <w:rFonts w:ascii="Tahoma" w:eastAsia="Times New Roman" w:hAnsi="Tahoma" w:cs="Tahoma"/>
                <w:szCs w:val="20"/>
                <w:lang w:val="sr-Latn-BA" w:eastAsia="ar-SA"/>
              </w:rPr>
              <w:lastRenderedPageBreak/>
              <w:t>UNICREDIT BANK AD BANJALUKA</w:t>
            </w:r>
          </w:p>
          <w:p w:rsidR="00B955BD" w:rsidRPr="00A25E8A" w:rsidRDefault="00B955BD" w:rsidP="00B955BD">
            <w:pPr>
              <w:suppressAutoHyphens/>
              <w:snapToGrid w:val="0"/>
              <w:rPr>
                <w:rFonts w:ascii="Tahoma" w:eastAsia="Times New Roman" w:hAnsi="Tahoma" w:cs="Tahoma"/>
                <w:szCs w:val="20"/>
                <w:lang w:val="sr-Latn-BA" w:eastAsia="ar-SA"/>
              </w:rPr>
            </w:pPr>
            <w:r w:rsidRPr="00A25E8A">
              <w:rPr>
                <w:rFonts w:ascii="Tahoma" w:eastAsia="Times New Roman" w:hAnsi="Tahoma" w:cs="Tahoma"/>
                <w:szCs w:val="20"/>
                <w:lang w:val="sr-Latn-BA" w:eastAsia="ar-SA"/>
              </w:rPr>
              <w:t xml:space="preserve">Beneficiary's acc.number             </w:t>
            </w:r>
          </w:p>
          <w:p w:rsidR="00B955BD" w:rsidRPr="005E1C28" w:rsidRDefault="00B955BD" w:rsidP="00B955BD">
            <w:pPr>
              <w:widowControl w:val="0"/>
              <w:suppressAutoHyphens/>
              <w:snapToGrid w:val="0"/>
              <w:rPr>
                <w:rFonts w:ascii="Tahoma" w:eastAsia="Times New Roman" w:hAnsi="Tahoma" w:cs="Tahoma"/>
                <w:szCs w:val="20"/>
                <w:lang w:eastAsia="ar-SA"/>
              </w:rPr>
            </w:pPr>
            <w:r w:rsidRPr="005E1C28">
              <w:rPr>
                <w:rFonts w:ascii="Tahoma" w:eastAsia="Times New Roman" w:hAnsi="Tahoma" w:cs="Tahoma"/>
                <w:szCs w:val="20"/>
                <w:lang w:eastAsia="ar-SA"/>
              </w:rPr>
              <w:t>BA39 5517 9048 0154 8668</w:t>
            </w:r>
          </w:p>
          <w:p w:rsidR="00B955BD" w:rsidRPr="00A25E8A" w:rsidRDefault="00B955BD" w:rsidP="00B955BD">
            <w:pPr>
              <w:suppressAutoHyphens/>
              <w:snapToGrid w:val="0"/>
              <w:rPr>
                <w:rFonts w:ascii="Tahoma" w:eastAsia="Times New Roman" w:hAnsi="Tahoma" w:cs="Tahoma"/>
                <w:szCs w:val="20"/>
                <w:lang w:val="sr-Latn-BA" w:eastAsia="ar-SA"/>
              </w:rPr>
            </w:pPr>
            <w:r w:rsidRPr="00A25E8A">
              <w:rPr>
                <w:rFonts w:ascii="Tahoma" w:eastAsia="Times New Roman" w:hAnsi="Tahoma" w:cs="Tahoma"/>
                <w:szCs w:val="20"/>
                <w:lang w:val="sr-Latn-BA" w:eastAsia="ar-SA"/>
              </w:rPr>
              <w:t>Swift: BLBABA22</w:t>
            </w:r>
          </w:p>
          <w:p w:rsidR="00B955BD" w:rsidRPr="00A25E8A" w:rsidRDefault="00B955BD" w:rsidP="00B955BD">
            <w:pPr>
              <w:suppressAutoHyphens/>
              <w:snapToGrid w:val="0"/>
              <w:rPr>
                <w:rFonts w:ascii="Tahoma" w:eastAsia="Times New Roman" w:hAnsi="Tahoma" w:cs="Tahoma"/>
                <w:szCs w:val="20"/>
                <w:lang w:val="sr-Latn-BA" w:eastAsia="ar-SA"/>
              </w:rPr>
            </w:pPr>
            <w:r w:rsidRPr="00A25E8A">
              <w:rPr>
                <w:rFonts w:ascii="Tahoma" w:eastAsia="Times New Roman" w:hAnsi="Tahoma" w:cs="Tahoma"/>
                <w:szCs w:val="20"/>
                <w:lang w:val="sr-Latn-BA" w:eastAsia="ar-SA"/>
              </w:rPr>
              <w:t>Tel.  +387 51 228 610 , 242 807</w:t>
            </w:r>
          </w:p>
          <w:p w:rsidR="00A25E8A" w:rsidRPr="00A25E8A" w:rsidRDefault="00CE33DE" w:rsidP="00A25E8A">
            <w:pPr>
              <w:suppressAutoHyphens/>
              <w:snapToGrid w:val="0"/>
              <w:ind w:right="0"/>
              <w:jc w:val="left"/>
              <w:rPr>
                <w:rFonts w:ascii="Tahoma" w:eastAsia="Times New Roman" w:hAnsi="Tahoma" w:cs="Tahoma"/>
                <w:sz w:val="20"/>
                <w:szCs w:val="20"/>
                <w:lang w:val="es-SV" w:eastAsia="ar-SA"/>
              </w:rPr>
            </w:pPr>
            <w:r>
              <w:rPr>
                <w:rFonts w:ascii="Tahoma" w:eastAsia="Times New Roman" w:hAnsi="Tahoma" w:cs="Tahoma"/>
                <w:sz w:val="20"/>
                <w:szCs w:val="20"/>
                <w:lang w:val="es-SV" w:eastAsia="ar-SA"/>
              </w:rPr>
              <w:t xml:space="preserve">   </w:t>
            </w:r>
            <w:r w:rsidR="00A25E8A" w:rsidRPr="00A25E8A">
              <w:rPr>
                <w:rFonts w:ascii="Tahoma" w:eastAsia="Times New Roman" w:hAnsi="Tahoma" w:cs="Tahoma"/>
                <w:sz w:val="20"/>
                <w:szCs w:val="20"/>
                <w:lang w:val="es-SV" w:eastAsia="ar-SA"/>
              </w:rPr>
              <w:t xml:space="preserve">                                                                                                                                                                                                                                                                                  </w:t>
            </w:r>
          </w:p>
          <w:p w:rsidR="00A25E8A" w:rsidRPr="00A25E8A" w:rsidRDefault="00A25E8A" w:rsidP="00A25E8A">
            <w:pPr>
              <w:widowControl w:val="0"/>
              <w:spacing w:after="200" w:line="220" w:lineRule="exact"/>
              <w:ind w:right="0"/>
              <w:jc w:val="left"/>
              <w:rPr>
                <w:rFonts w:ascii="Tahoma" w:hAnsi="Tahoma" w:cs="Tahoma"/>
                <w:b/>
                <w:color w:val="000000"/>
                <w:lang w:val="es-SV" w:eastAsia="sr-Cyrl-BA" w:bidi="sr-Cyrl-BA"/>
              </w:rPr>
            </w:pPr>
            <w:r w:rsidRPr="00A25E8A">
              <w:rPr>
                <w:rFonts w:ascii="Tahoma" w:hAnsi="Tahoma" w:cs="Tahoma"/>
                <w:b/>
                <w:color w:val="000000"/>
                <w:lang w:val="sr-Cyrl-BA" w:eastAsia="sr-Cyrl-BA" w:bidi="sr-Cyrl-BA"/>
              </w:rPr>
              <w:t>Prodavac:</w:t>
            </w:r>
          </w:p>
          <w:p w:rsidR="00A25E8A" w:rsidRDefault="00A25E8A" w:rsidP="00CE33DE">
            <w:pPr>
              <w:widowControl w:val="0"/>
              <w:spacing w:line="220" w:lineRule="exact"/>
              <w:ind w:right="0"/>
              <w:jc w:val="left"/>
              <w:rPr>
                <w:color w:val="000000"/>
                <w:lang w:val="sr-Cyrl-RS" w:eastAsia="sr-Cyrl-BA" w:bidi="sr-Cyrl-BA"/>
              </w:rPr>
            </w:pPr>
            <w:r w:rsidRPr="00A25E8A">
              <w:rPr>
                <w:color w:val="000000"/>
                <w:lang w:val="sr-Cyrl-RS" w:eastAsia="sr-Cyrl-BA" w:bidi="sr-Cyrl-BA"/>
              </w:rPr>
              <w:t>_________________________</w:t>
            </w:r>
          </w:p>
          <w:p w:rsidR="005A68A2" w:rsidRPr="00A25E8A" w:rsidRDefault="005A68A2" w:rsidP="00CE33DE">
            <w:pPr>
              <w:widowControl w:val="0"/>
              <w:spacing w:line="220" w:lineRule="exact"/>
              <w:ind w:right="0"/>
              <w:jc w:val="left"/>
              <w:rPr>
                <w:color w:val="000000"/>
                <w:lang w:val="sr-Latn-RS" w:eastAsia="sr-Cyrl-BA" w:bidi="sr-Cyrl-BA"/>
              </w:rPr>
            </w:pPr>
          </w:p>
          <w:p w:rsidR="00A25E8A" w:rsidRPr="00A25E8A" w:rsidRDefault="00A25E8A" w:rsidP="00CE33DE">
            <w:pPr>
              <w:widowControl w:val="0"/>
              <w:spacing w:after="200" w:line="264" w:lineRule="exact"/>
              <w:ind w:right="0"/>
              <w:jc w:val="left"/>
              <w:rPr>
                <w:rFonts w:ascii="Tahoma" w:hAnsi="Tahoma" w:cs="Tahoma"/>
                <w:color w:val="000000"/>
                <w:lang w:val="es-SV" w:eastAsia="sr-Cyrl-BA" w:bidi="sr-Cyrl-BA"/>
              </w:rPr>
            </w:pPr>
            <w:r w:rsidRPr="00A25E8A">
              <w:rPr>
                <w:rFonts w:ascii="Tahoma" w:hAnsi="Tahoma" w:cs="Tahoma"/>
                <w:b/>
                <w:color w:val="000000"/>
                <w:lang w:val="sr-Cyrl-BA" w:eastAsia="sr-Cyrl-BA" w:bidi="sr-Cyrl-BA"/>
              </w:rPr>
              <w:t>Kupac:</w:t>
            </w:r>
          </w:p>
          <w:p w:rsidR="00A25E8A" w:rsidRPr="00A25E8A" w:rsidRDefault="00A25E8A" w:rsidP="00504FB6">
            <w:pPr>
              <w:widowControl w:val="0"/>
              <w:spacing w:line="220" w:lineRule="exact"/>
              <w:ind w:right="0"/>
              <w:jc w:val="left"/>
              <w:rPr>
                <w:color w:val="000000"/>
                <w:lang w:val="sr-Cyrl-RS" w:eastAsia="sr-Cyrl-BA" w:bidi="sr-Cyrl-BA"/>
              </w:rPr>
            </w:pPr>
            <w:r w:rsidRPr="00A25E8A">
              <w:rPr>
                <w:color w:val="000000"/>
                <w:lang w:val="sr-Cyrl-RS" w:eastAsia="sr-Cyrl-BA" w:bidi="sr-Cyrl-BA"/>
              </w:rPr>
              <w:t>__________________________</w:t>
            </w:r>
          </w:p>
          <w:p w:rsidR="00B955BD" w:rsidRDefault="00B955BD" w:rsidP="00B955BD">
            <w:pPr>
              <w:rPr>
                <w:rFonts w:ascii="Tahoma" w:eastAsia="Times New Roman" w:hAnsi="Tahoma" w:cs="Tahoma"/>
                <w:szCs w:val="24"/>
                <w:lang w:val="sr-Latn-BA"/>
              </w:rPr>
            </w:pPr>
            <w:r w:rsidRPr="00A866C6">
              <w:rPr>
                <w:rFonts w:ascii="Tahoma" w:eastAsia="Times New Roman" w:hAnsi="Tahoma" w:cs="Tahoma"/>
                <w:szCs w:val="24"/>
                <w:lang w:val="sr-Latn-BA"/>
              </w:rPr>
              <w:t xml:space="preserve">Andrej Skladčikov </w:t>
            </w:r>
          </w:p>
          <w:p w:rsidR="00890D77" w:rsidRPr="006C7088" w:rsidRDefault="00B955BD" w:rsidP="00B955BD">
            <w:pPr>
              <w:rPr>
                <w:rFonts w:ascii="Tahoma" w:eastAsia="Times New Roman" w:hAnsi="Tahoma" w:cs="Tahoma"/>
                <w:bdr w:val="single" w:sz="4" w:space="0" w:color="FFFFFF"/>
                <w:lang w:val="sr-Latn-BA"/>
              </w:rPr>
            </w:pPr>
            <w:r w:rsidRPr="00A25E8A">
              <w:rPr>
                <w:rFonts w:ascii="Tahoma" w:eastAsia="Times New Roman" w:hAnsi="Tahoma" w:cs="Tahoma"/>
                <w:bdr w:val="single" w:sz="4" w:space="0" w:color="FFFFFF"/>
                <w:lang w:val="de-DE"/>
              </w:rPr>
              <w:t>„OPTIMA Grupa“</w:t>
            </w:r>
            <w:r w:rsidRPr="00A25E8A">
              <w:rPr>
                <w:rFonts w:ascii="Tahoma" w:eastAsia="Times New Roman" w:hAnsi="Tahoma" w:cs="Tahoma"/>
                <w:bdr w:val="single" w:sz="4" w:space="0" w:color="FFFFFF"/>
              </w:rPr>
              <w:t xml:space="preserve"> </w:t>
            </w:r>
            <w:r w:rsidRPr="00A25E8A">
              <w:rPr>
                <w:rFonts w:ascii="Tahoma" w:eastAsia="Times New Roman" w:hAnsi="Tahoma" w:cs="Tahoma"/>
                <w:bdr w:val="single" w:sz="4" w:space="0" w:color="FFFFFF"/>
                <w:lang w:val="sr-Latn-BA"/>
              </w:rPr>
              <w:t>d.o.o.</w:t>
            </w:r>
            <w:r>
              <w:rPr>
                <w:rFonts w:ascii="Tahoma" w:eastAsia="Times New Roman" w:hAnsi="Tahoma" w:cs="Tahoma"/>
                <w:bdr w:val="single" w:sz="4" w:space="0" w:color="FFFFFF"/>
                <w:lang w:val="sr-Latn-BA"/>
              </w:rPr>
              <w:t xml:space="preserve"> Banja Luka</w:t>
            </w:r>
          </w:p>
        </w:tc>
        <w:tc>
          <w:tcPr>
            <w:tcW w:w="5670" w:type="dxa"/>
            <w:vMerge w:val="restart"/>
          </w:tcPr>
          <w:p w:rsidR="00BC35CB" w:rsidRPr="00BC35CB" w:rsidRDefault="00BC35CB" w:rsidP="00BC35CB">
            <w:pPr>
              <w:widowControl w:val="0"/>
              <w:rPr>
                <w:rFonts w:ascii="Tahoma" w:eastAsia="Calibri" w:hAnsi="Tahoma" w:cs="Tahoma"/>
                <w:b/>
                <w:shd w:val="clear" w:color="auto" w:fill="FFFFFF"/>
              </w:rPr>
            </w:pPr>
            <w:r w:rsidRPr="00BC35CB">
              <w:rPr>
                <w:rFonts w:ascii="Tahoma" w:eastAsia="Calibri" w:hAnsi="Tahoma" w:cs="Tahoma"/>
                <w:b/>
                <w:shd w:val="clear" w:color="auto" w:fill="FFFFFF"/>
              </w:rPr>
              <w:lastRenderedPageBreak/>
              <w:t xml:space="preserve">DELIVERY CONTRACT </w:t>
            </w:r>
          </w:p>
          <w:p w:rsidR="00BC35CB" w:rsidRPr="00BC35CB" w:rsidRDefault="002B7236" w:rsidP="00BC35CB">
            <w:pPr>
              <w:widowControl w:val="0"/>
              <w:rPr>
                <w:rFonts w:ascii="Tahoma" w:eastAsia="Calibri" w:hAnsi="Tahoma" w:cs="Tahoma"/>
                <w:b/>
                <w:shd w:val="clear" w:color="auto" w:fill="FFFFFF"/>
              </w:rPr>
            </w:pPr>
            <w:r>
              <w:rPr>
                <w:rFonts w:ascii="Tahoma" w:eastAsia="Calibri" w:hAnsi="Tahoma" w:cs="Tahoma"/>
                <w:b/>
                <w:shd w:val="clear" w:color="auto" w:fill="FFFFFF"/>
              </w:rPr>
              <w:t xml:space="preserve">№ </w:t>
            </w:r>
            <w:r w:rsidR="000247FE">
              <w:rPr>
                <w:rFonts w:ascii="Tahoma" w:eastAsia="Calibri" w:hAnsi="Tahoma" w:cs="Tahoma"/>
                <w:b/>
                <w:shd w:val="clear" w:color="auto" w:fill="FFFFFF"/>
              </w:rPr>
              <w:t>D ____</w:t>
            </w:r>
            <w:r w:rsidR="005D122A">
              <w:rPr>
                <w:rFonts w:ascii="Tahoma" w:eastAsia="Calibri" w:hAnsi="Tahoma" w:cs="Tahoma"/>
                <w:b/>
                <w:shd w:val="clear" w:color="auto" w:fill="FFFFFF"/>
              </w:rPr>
              <w:t>-2</w:t>
            </w:r>
            <w:r w:rsidR="00545BEA">
              <w:rPr>
                <w:rFonts w:ascii="Tahoma" w:eastAsia="Calibri" w:hAnsi="Tahoma" w:cs="Tahoma"/>
                <w:b/>
                <w:shd w:val="clear" w:color="auto" w:fill="FFFFFF"/>
              </w:rPr>
              <w:t>_</w:t>
            </w:r>
          </w:p>
          <w:p w:rsidR="00BC35CB" w:rsidRPr="00BC35CB" w:rsidRDefault="00BC35CB" w:rsidP="00BC35CB">
            <w:pPr>
              <w:widowControl w:val="0"/>
              <w:rPr>
                <w:rFonts w:ascii="Tahoma" w:eastAsia="Calibri" w:hAnsi="Tahoma" w:cs="Tahoma"/>
                <w:b/>
                <w:shd w:val="clear" w:color="auto" w:fill="FFFFFF"/>
              </w:rPr>
            </w:pPr>
          </w:p>
          <w:p w:rsidR="00673B0A" w:rsidRDefault="000247FE" w:rsidP="00BC35CB">
            <w:pPr>
              <w:widowControl w:val="0"/>
              <w:rPr>
                <w:rFonts w:ascii="Tahoma" w:eastAsia="Calibri" w:hAnsi="Tahoma" w:cs="Tahoma"/>
                <w:b/>
                <w:shd w:val="clear" w:color="auto" w:fill="FFFFFF"/>
              </w:rPr>
            </w:pPr>
            <w:r>
              <w:rPr>
                <w:rFonts w:ascii="Tahoma" w:eastAsia="Calibri" w:hAnsi="Tahoma" w:cs="Tahoma"/>
                <w:b/>
                <w:shd w:val="clear" w:color="auto" w:fill="FFFFFF"/>
              </w:rPr>
              <w:t xml:space="preserve"> __/__</w:t>
            </w:r>
            <w:r w:rsidR="005D122A">
              <w:rPr>
                <w:rFonts w:ascii="Tahoma" w:eastAsia="Calibri" w:hAnsi="Tahoma" w:cs="Tahoma"/>
                <w:b/>
                <w:shd w:val="clear" w:color="auto" w:fill="FFFFFF"/>
              </w:rPr>
              <w:t>/202</w:t>
            </w:r>
            <w:r w:rsidR="00545BEA">
              <w:rPr>
                <w:rFonts w:ascii="Tahoma" w:eastAsia="Calibri" w:hAnsi="Tahoma" w:cs="Tahoma"/>
                <w:b/>
                <w:shd w:val="clear" w:color="auto" w:fill="FFFFFF"/>
              </w:rPr>
              <w:t>_</w:t>
            </w:r>
            <w:r w:rsidR="00BC35CB" w:rsidRPr="00BC35CB">
              <w:rPr>
                <w:rFonts w:ascii="Tahoma" w:eastAsia="Calibri" w:hAnsi="Tahoma" w:cs="Tahoma"/>
                <w:b/>
                <w:shd w:val="clear" w:color="auto" w:fill="FFFFFF"/>
              </w:rPr>
              <w:t xml:space="preserve"> </w:t>
            </w:r>
          </w:p>
          <w:p w:rsidR="00673B0A" w:rsidRDefault="00673B0A" w:rsidP="00BC35CB">
            <w:pPr>
              <w:widowControl w:val="0"/>
              <w:rPr>
                <w:rFonts w:ascii="Tahoma" w:eastAsia="Calibri" w:hAnsi="Tahoma" w:cs="Tahoma"/>
                <w:b/>
                <w:shd w:val="clear" w:color="auto" w:fill="FFFFFF"/>
              </w:rPr>
            </w:pPr>
          </w:p>
          <w:p w:rsidR="00BC35CB" w:rsidRPr="00673B0A" w:rsidRDefault="00673B0A" w:rsidP="00BC35CB">
            <w:pPr>
              <w:widowControl w:val="0"/>
              <w:rPr>
                <w:rFonts w:ascii="Tahoma" w:eastAsia="Calibri" w:hAnsi="Tahoma" w:cs="Tahoma"/>
                <w:shd w:val="clear" w:color="auto" w:fill="FFFFFF"/>
              </w:rPr>
            </w:pPr>
            <w:r w:rsidRPr="00673B0A">
              <w:rPr>
                <w:rFonts w:ascii="Tahoma" w:eastAsia="Calibri" w:hAnsi="Tahoma" w:cs="Tahoma"/>
                <w:shd w:val="clear" w:color="auto" w:fill="FFFFFF"/>
              </w:rPr>
              <w:t>In</w:t>
            </w:r>
            <w:r w:rsidRPr="00673B0A">
              <w:rPr>
                <w:rFonts w:ascii="Tahoma" w:eastAsia="Calibri" w:hAnsi="Tahoma" w:cs="Tahoma"/>
                <w:shd w:val="clear" w:color="auto" w:fill="FFFFFF"/>
                <w:lang w:val="sr-Latn-RS"/>
              </w:rPr>
              <w:t>: Banja Luka</w:t>
            </w:r>
            <w:r w:rsidR="00BC35CB" w:rsidRPr="00673B0A">
              <w:rPr>
                <w:rFonts w:ascii="Tahoma" w:eastAsia="Calibri" w:hAnsi="Tahoma" w:cs="Tahoma"/>
                <w:shd w:val="clear" w:color="auto" w:fill="FFFFFF"/>
              </w:rPr>
              <w:t xml:space="preserve">                                                </w:t>
            </w:r>
          </w:p>
          <w:p w:rsidR="000247FE" w:rsidRPr="00BC0B18" w:rsidRDefault="000247FE" w:rsidP="000247FE">
            <w:pPr>
              <w:spacing w:after="120"/>
              <w:ind w:right="0"/>
              <w:rPr>
                <w:rFonts w:ascii="Tahoma" w:eastAsia="Calibri" w:hAnsi="Tahoma" w:cs="Tahoma"/>
              </w:rPr>
            </w:pPr>
            <w:r w:rsidRPr="009722A6">
              <w:rPr>
                <w:rFonts w:ascii="Tahoma" w:eastAsia="Calibri" w:hAnsi="Tahoma" w:cs="Tahoma"/>
              </w:rPr>
              <w:t>_________________________________________, the legal entity registered under the laws of ____________________________________________ and located at (the address) _________________________________________________________, represented by _____________________________________________________________acting on the basis ______________________________________________________, hereinafter the "</w:t>
            </w:r>
            <w:r w:rsidRPr="009722A6">
              <w:rPr>
                <w:rFonts w:ascii="Tahoma" w:eastAsia="Calibri" w:hAnsi="Tahoma" w:cs="Tahoma"/>
                <w:b/>
              </w:rPr>
              <w:t>Supplier",</w:t>
            </w:r>
            <w:r>
              <w:rPr>
                <w:rFonts w:ascii="Tahoma" w:eastAsia="Calibri" w:hAnsi="Tahoma" w:cs="Tahoma"/>
              </w:rPr>
              <w:t xml:space="preserve"> on the one hand  </w:t>
            </w:r>
          </w:p>
          <w:p w:rsidR="008A76AC" w:rsidRDefault="008A76AC" w:rsidP="008A76AC">
            <w:pPr>
              <w:widowControl w:val="0"/>
              <w:rPr>
                <w:rFonts w:ascii="Tahoma" w:eastAsia="Calibri" w:hAnsi="Tahoma" w:cs="Tahoma"/>
              </w:rPr>
            </w:pPr>
          </w:p>
          <w:p w:rsidR="00592E42" w:rsidRPr="008A76AC" w:rsidRDefault="006C39A4" w:rsidP="008A76AC">
            <w:pPr>
              <w:widowControl w:val="0"/>
              <w:rPr>
                <w:rFonts w:ascii="Tahoma" w:eastAsia="Calibri" w:hAnsi="Tahoma" w:cs="Tahoma"/>
                <w:shd w:val="clear" w:color="auto" w:fill="FFFFFF"/>
              </w:rPr>
            </w:pPr>
            <w:r>
              <w:rPr>
                <w:rFonts w:ascii="Tahoma" w:eastAsia="Calibri" w:hAnsi="Tahoma" w:cs="Tahoma"/>
                <w:shd w:val="clear" w:color="auto" w:fill="FFFFFF"/>
              </w:rPr>
              <w:t>a</w:t>
            </w:r>
            <w:r w:rsidR="00BC35CB" w:rsidRPr="008A76AC">
              <w:rPr>
                <w:rFonts w:ascii="Tahoma" w:eastAsia="Calibri" w:hAnsi="Tahoma" w:cs="Tahoma"/>
                <w:shd w:val="clear" w:color="auto" w:fill="FFFFFF"/>
              </w:rPr>
              <w:t>nd</w:t>
            </w:r>
          </w:p>
          <w:p w:rsidR="008A76AC" w:rsidRPr="00BC35CB" w:rsidRDefault="008A76AC" w:rsidP="00BC35CB">
            <w:pPr>
              <w:widowControl w:val="0"/>
              <w:rPr>
                <w:rFonts w:ascii="Tahoma" w:eastAsia="Calibri" w:hAnsi="Tahoma" w:cs="Tahoma"/>
                <w:b/>
                <w:shd w:val="clear" w:color="auto" w:fill="FFFFFF"/>
              </w:rPr>
            </w:pPr>
          </w:p>
          <w:p w:rsidR="00641BA3" w:rsidRPr="000B611D" w:rsidRDefault="00641BA3" w:rsidP="00641BA3">
            <w:pPr>
              <w:ind w:right="0"/>
              <w:rPr>
                <w:rFonts w:ascii="Tahoma" w:eastAsia="Calibri" w:hAnsi="Tahoma" w:cs="Tahoma"/>
                <w:lang w:val="sr-Latn-BA"/>
              </w:rPr>
            </w:pPr>
            <w:r w:rsidRPr="000B611D">
              <w:rPr>
                <w:rFonts w:ascii="Tahoma" w:eastAsia="Calibri" w:hAnsi="Tahoma" w:cs="Tahoma"/>
                <w:b/>
                <w:lang w:val="sr-Latn-BA"/>
              </w:rPr>
              <w:t>“OPTIMA Gr</w:t>
            </w:r>
            <w:r w:rsidR="006C39A4">
              <w:rPr>
                <w:rFonts w:ascii="Tahoma" w:eastAsia="Calibri" w:hAnsi="Tahoma" w:cs="Tahoma"/>
                <w:b/>
                <w:lang w:val="sr-Latn-BA"/>
              </w:rPr>
              <w:t>o</w:t>
            </w:r>
            <w:r w:rsidRPr="000B611D">
              <w:rPr>
                <w:rFonts w:ascii="Tahoma" w:eastAsia="Calibri" w:hAnsi="Tahoma" w:cs="Tahoma"/>
                <w:b/>
                <w:lang w:val="sr-Latn-BA"/>
              </w:rPr>
              <w:t xml:space="preserve">up” </w:t>
            </w:r>
            <w:r w:rsidR="006C39A4">
              <w:rPr>
                <w:rFonts w:ascii="Tahoma" w:eastAsia="Calibri" w:hAnsi="Tahoma" w:cs="Tahoma"/>
                <w:b/>
                <w:lang w:val="sr-Latn-BA"/>
              </w:rPr>
              <w:t>Ltd.</w:t>
            </w:r>
            <w:r>
              <w:rPr>
                <w:rFonts w:ascii="Tahoma" w:eastAsia="Calibri" w:hAnsi="Tahoma" w:cs="Tahoma"/>
                <w:b/>
                <w:lang w:val="sr-Latn-BA"/>
              </w:rPr>
              <w:t xml:space="preserve"> Banja Luka</w:t>
            </w:r>
            <w:r w:rsidRPr="000B611D">
              <w:rPr>
                <w:rFonts w:ascii="Tahoma" w:eastAsia="Calibri" w:hAnsi="Tahoma" w:cs="Tahoma"/>
                <w:b/>
                <w:lang w:val="sr-Latn-BA"/>
              </w:rPr>
              <w:t>,</w:t>
            </w:r>
            <w:r w:rsidR="00907177">
              <w:rPr>
                <w:rFonts w:ascii="Tahoma" w:eastAsia="Calibri" w:hAnsi="Tahoma" w:cs="Tahoma"/>
                <w:b/>
                <w:lang w:val="sr-Latn-BA"/>
              </w:rPr>
              <w:t xml:space="preserve"> </w:t>
            </w:r>
            <w:r w:rsidR="00924971">
              <w:rPr>
                <w:rFonts w:ascii="Tahoma" w:eastAsia="Calibri" w:hAnsi="Tahoma" w:cs="Tahoma"/>
                <w:lang w:val="sr-Latn-BA"/>
              </w:rPr>
              <w:t>a</w:t>
            </w:r>
            <w:r w:rsidRPr="000B611D">
              <w:rPr>
                <w:rFonts w:ascii="Tahoma" w:eastAsia="Calibri" w:hAnsi="Tahoma" w:cs="Tahoma"/>
                <w:lang w:val="sr-Latn-BA"/>
              </w:rPr>
              <w:t xml:space="preserve"> legal entity registered under the laws of Republic of Srpska, Bosnia and Herzegovina,</w:t>
            </w:r>
            <w:r w:rsidRPr="000B611D">
              <w:rPr>
                <w:rFonts w:ascii="Tahoma" w:eastAsia="Calibri" w:hAnsi="Tahoma" w:cs="Tahoma"/>
                <w:b/>
                <w:lang w:val="sr-Latn-BA"/>
              </w:rPr>
              <w:t xml:space="preserve"> </w:t>
            </w:r>
            <w:r w:rsidR="00924971">
              <w:rPr>
                <w:rFonts w:ascii="Tahoma" w:eastAsia="Times New Roman" w:hAnsi="Tahoma" w:cs="Tahoma"/>
                <w:lang w:val="sr-Latn-BA"/>
              </w:rPr>
              <w:t>with its</w:t>
            </w:r>
            <w:r w:rsidR="00924971" w:rsidRPr="008A76AC">
              <w:rPr>
                <w:rFonts w:ascii="Tahoma" w:eastAsia="Times New Roman" w:hAnsi="Tahoma" w:cs="Tahoma"/>
                <w:lang w:val="sr-Latn-BA"/>
              </w:rPr>
              <w:t xml:space="preserve"> </w:t>
            </w:r>
            <w:r w:rsidR="00924971">
              <w:rPr>
                <w:rFonts w:ascii="Tahoma" w:eastAsia="Times New Roman" w:hAnsi="Tahoma" w:cs="Tahoma"/>
                <w:lang w:val="sr-Latn-BA"/>
              </w:rPr>
              <w:t>registered address at</w:t>
            </w:r>
            <w:r w:rsidR="00924971" w:rsidRPr="008A76AC">
              <w:rPr>
                <w:rFonts w:ascii="Tahoma" w:eastAsia="Times New Roman" w:hAnsi="Tahoma" w:cs="Tahoma"/>
                <w:lang w:val="sr-Latn-BA"/>
              </w:rPr>
              <w:t xml:space="preserve"> </w:t>
            </w:r>
            <w:r w:rsidR="00924971">
              <w:rPr>
                <w:rFonts w:ascii="Tahoma" w:eastAsia="Times New Roman" w:hAnsi="Tahoma" w:cs="Tahoma"/>
                <w:lang w:val="sr-Latn-BA"/>
              </w:rPr>
              <w:t xml:space="preserve">37a, </w:t>
            </w:r>
            <w:r w:rsidRPr="000B611D">
              <w:rPr>
                <w:rFonts w:ascii="Tahoma" w:eastAsia="Calibri" w:hAnsi="Tahoma" w:cs="Tahoma"/>
                <w:lang w:val="sr-Latn-BA"/>
              </w:rPr>
              <w:t xml:space="preserve">Kralja Alfonsa </w:t>
            </w:r>
            <w:r w:rsidR="00924971">
              <w:rPr>
                <w:rFonts w:ascii="Tahoma" w:eastAsia="Calibri" w:hAnsi="Tahoma" w:cs="Tahoma"/>
                <w:lang w:val="sr-Latn-BA"/>
              </w:rPr>
              <w:t>St.</w:t>
            </w:r>
            <w:r w:rsidRPr="000B611D">
              <w:rPr>
                <w:rFonts w:ascii="Tahoma" w:eastAsia="Calibri" w:hAnsi="Tahoma" w:cs="Tahoma"/>
                <w:lang w:val="sr-Latn-BA"/>
              </w:rPr>
              <w:t xml:space="preserve">, 78000 Banja Luka, Bosnia </w:t>
            </w:r>
            <w:r>
              <w:rPr>
                <w:rFonts w:ascii="Tahoma" w:eastAsia="Calibri" w:hAnsi="Tahoma" w:cs="Tahoma"/>
                <w:lang w:val="sr-Latn-BA"/>
              </w:rPr>
              <w:t xml:space="preserve">and Herzegovina, represented by </w:t>
            </w:r>
            <w:r w:rsidR="00924971">
              <w:rPr>
                <w:rFonts w:ascii="Tahoma" w:eastAsia="Calibri" w:hAnsi="Tahoma" w:cs="Tahoma"/>
                <w:lang w:val="sr-Latn-BA"/>
              </w:rPr>
              <w:t>its CEO</w:t>
            </w:r>
            <w:r w:rsidRPr="000B611D">
              <w:rPr>
                <w:rFonts w:ascii="Tahoma" w:eastAsia="Calibri" w:hAnsi="Tahoma" w:cs="Tahoma"/>
                <w:lang w:val="sr-Latn-BA"/>
              </w:rPr>
              <w:t xml:space="preserve"> </w:t>
            </w:r>
            <w:r w:rsidRPr="00A25E8A">
              <w:rPr>
                <w:rFonts w:ascii="Tahoma" w:eastAsia="Calibri" w:hAnsi="Tahoma" w:cs="Tahoma"/>
                <w:lang w:val="sr-Latn-BA"/>
              </w:rPr>
              <w:t xml:space="preserve">Andrei </w:t>
            </w:r>
            <w:r w:rsidR="00587654" w:rsidRPr="00587654">
              <w:rPr>
                <w:rFonts w:ascii="Tahoma" w:eastAsia="Calibri" w:hAnsi="Tahoma" w:cs="Tahoma"/>
                <w:lang w:val="sr-Latn-BA"/>
              </w:rPr>
              <w:t>Skladchikov</w:t>
            </w:r>
            <w:r w:rsidRPr="000B611D">
              <w:rPr>
                <w:rFonts w:ascii="Tahoma" w:eastAsia="Calibri" w:hAnsi="Tahoma" w:cs="Tahoma"/>
                <w:lang w:val="sr-Latn-BA"/>
              </w:rPr>
              <w:t xml:space="preserve">, acting on the </w:t>
            </w:r>
            <w:r w:rsidR="00924971">
              <w:rPr>
                <w:rFonts w:ascii="Tahoma" w:eastAsia="Calibri" w:hAnsi="Tahoma" w:cs="Tahoma"/>
                <w:lang w:val="sr-Latn-BA"/>
              </w:rPr>
              <w:t>grounds of</w:t>
            </w:r>
            <w:r w:rsidRPr="000B611D">
              <w:rPr>
                <w:rFonts w:ascii="Tahoma" w:eastAsia="Calibri" w:hAnsi="Tahoma" w:cs="Tahoma"/>
                <w:lang w:val="sr-Latn-BA"/>
              </w:rPr>
              <w:t xml:space="preserve"> </w:t>
            </w:r>
            <w:r w:rsidR="00924971">
              <w:rPr>
                <w:rFonts w:ascii="Tahoma" w:eastAsia="Calibri" w:hAnsi="Tahoma" w:cs="Tahoma"/>
                <w:lang w:val="sr-Latn-BA"/>
              </w:rPr>
              <w:t xml:space="preserve">Decision on </w:t>
            </w:r>
            <w:r w:rsidRPr="000B611D">
              <w:rPr>
                <w:rFonts w:ascii="Tahoma" w:eastAsia="Calibri" w:hAnsi="Tahoma" w:cs="Tahoma"/>
                <w:lang w:val="sr-Latn-BA"/>
              </w:rPr>
              <w:t xml:space="preserve">organization </w:t>
            </w:r>
            <w:r w:rsidR="00C022BA">
              <w:rPr>
                <w:rFonts w:ascii="Tahoma" w:eastAsia="Calibri" w:hAnsi="Tahoma" w:cs="Tahoma"/>
                <w:lang w:val="sr-Latn-BA"/>
              </w:rPr>
              <w:t>No</w:t>
            </w:r>
            <w:r w:rsidR="00924971">
              <w:rPr>
                <w:rFonts w:ascii="Tahoma" w:eastAsia="Calibri" w:hAnsi="Tahoma" w:cs="Tahoma"/>
                <w:lang w:val="sr-Latn-BA"/>
              </w:rPr>
              <w:t>.</w:t>
            </w:r>
            <w:r w:rsidRPr="000B611D">
              <w:rPr>
                <w:rFonts w:ascii="Tahoma" w:eastAsia="Calibri" w:hAnsi="Tahoma" w:cs="Tahoma"/>
                <w:lang w:val="sr-Latn-BA"/>
              </w:rPr>
              <w:t xml:space="preserve"> OPU-</w:t>
            </w:r>
            <w:r w:rsidR="005E1C28">
              <w:rPr>
                <w:rFonts w:ascii="Tahoma" w:eastAsia="Calibri" w:hAnsi="Tahoma" w:cs="Tahoma"/>
                <w:lang w:val="sr-Latn-BA"/>
              </w:rPr>
              <w:t>1245</w:t>
            </w:r>
            <w:r>
              <w:rPr>
                <w:rFonts w:ascii="Tahoma" w:eastAsia="Calibri" w:hAnsi="Tahoma" w:cs="Tahoma"/>
                <w:lang w:val="sr-Latn-BA"/>
              </w:rPr>
              <w:t>/20</w:t>
            </w:r>
            <w:r w:rsidR="005E1C28">
              <w:rPr>
                <w:rFonts w:ascii="Tahoma" w:eastAsia="Calibri" w:hAnsi="Tahoma" w:cs="Tahoma"/>
                <w:lang w:val="sr-Latn-BA"/>
              </w:rPr>
              <w:t>21</w:t>
            </w:r>
            <w:r w:rsidRPr="000B611D">
              <w:rPr>
                <w:rFonts w:ascii="Tahoma" w:eastAsia="Calibri" w:hAnsi="Tahoma" w:cs="Tahoma"/>
                <w:lang w:val="sr-Latn-BA"/>
              </w:rPr>
              <w:t xml:space="preserve">, hereinafter </w:t>
            </w:r>
            <w:r w:rsidR="00924971">
              <w:rPr>
                <w:rFonts w:ascii="Tahoma" w:eastAsia="Calibri" w:hAnsi="Tahoma" w:cs="Tahoma"/>
                <w:lang w:val="sr-Latn-BA"/>
              </w:rPr>
              <w:t>referred to as the</w:t>
            </w:r>
            <w:r w:rsidRPr="000B611D">
              <w:rPr>
                <w:rFonts w:ascii="Tahoma" w:eastAsia="Calibri" w:hAnsi="Tahoma" w:cs="Tahoma"/>
                <w:lang w:val="sr-Latn-BA"/>
              </w:rPr>
              <w:t xml:space="preserve"> </w:t>
            </w:r>
            <w:r w:rsidRPr="000B611D">
              <w:rPr>
                <w:rFonts w:ascii="Tahoma" w:eastAsia="Calibri" w:hAnsi="Tahoma" w:cs="Tahoma"/>
                <w:b/>
                <w:lang w:val="sr-Latn-BA"/>
              </w:rPr>
              <w:t>"Customer"</w:t>
            </w:r>
            <w:r w:rsidRPr="000B611D">
              <w:rPr>
                <w:rFonts w:ascii="Tahoma" w:eastAsia="Calibri" w:hAnsi="Tahoma" w:cs="Tahoma"/>
                <w:lang w:val="sr-Latn-BA"/>
              </w:rPr>
              <w:t xml:space="preserve">, </w:t>
            </w:r>
            <w:r w:rsidR="00924971">
              <w:rPr>
                <w:rFonts w:ascii="Tahoma" w:eastAsia="Calibri" w:hAnsi="Tahoma" w:cs="Tahoma"/>
                <w:lang w:val="sr-Latn-BA"/>
              </w:rPr>
              <w:t>as</w:t>
            </w:r>
            <w:r w:rsidRPr="000B611D">
              <w:rPr>
                <w:rFonts w:ascii="Tahoma" w:eastAsia="Calibri" w:hAnsi="Tahoma" w:cs="Tahoma"/>
                <w:lang w:val="sr-Latn-BA"/>
              </w:rPr>
              <w:t xml:space="preserve"> the other </w:t>
            </w:r>
            <w:r w:rsidR="00924971">
              <w:rPr>
                <w:rFonts w:ascii="Tahoma" w:eastAsia="Calibri" w:hAnsi="Tahoma" w:cs="Tahoma"/>
                <w:lang w:val="sr-Latn-BA"/>
              </w:rPr>
              <w:t>side</w:t>
            </w:r>
            <w:r w:rsidRPr="000B611D">
              <w:rPr>
                <w:rFonts w:ascii="Tahoma" w:eastAsia="Calibri" w:hAnsi="Tahoma" w:cs="Tahoma"/>
                <w:lang w:val="sr-Latn-BA"/>
              </w:rPr>
              <w:t>,</w:t>
            </w:r>
          </w:p>
          <w:p w:rsidR="00BC35CB" w:rsidRPr="00BC35CB" w:rsidRDefault="00BC35CB" w:rsidP="00BC35CB">
            <w:pPr>
              <w:widowControl w:val="0"/>
              <w:rPr>
                <w:rFonts w:ascii="Tahoma" w:eastAsia="Calibri" w:hAnsi="Tahoma" w:cs="Tahoma"/>
                <w:b/>
                <w:shd w:val="clear" w:color="auto" w:fill="FFFFFF"/>
              </w:rPr>
            </w:pPr>
          </w:p>
          <w:p w:rsidR="00592E42" w:rsidRPr="0040658F" w:rsidRDefault="00924971" w:rsidP="0040658F">
            <w:pPr>
              <w:widowControl w:val="0"/>
              <w:rPr>
                <w:rFonts w:ascii="Tahoma" w:eastAsia="Calibri" w:hAnsi="Tahoma" w:cs="Tahoma"/>
                <w:shd w:val="clear" w:color="auto" w:fill="FFFFFF"/>
              </w:rPr>
            </w:pPr>
            <w:r>
              <w:rPr>
                <w:rFonts w:ascii="Tahoma" w:eastAsia="Calibri" w:hAnsi="Tahoma" w:cs="Tahoma"/>
                <w:shd w:val="clear" w:color="auto" w:fill="FFFFFF"/>
              </w:rPr>
              <w:t>hereinafter</w:t>
            </w:r>
            <w:r w:rsidR="00BC35CB" w:rsidRPr="00673B0A">
              <w:rPr>
                <w:rFonts w:ascii="Tahoma" w:eastAsia="Calibri" w:hAnsi="Tahoma" w:cs="Tahoma"/>
                <w:shd w:val="clear" w:color="auto" w:fill="FFFFFF"/>
              </w:rPr>
              <w:t xml:space="preserve"> </w:t>
            </w:r>
            <w:r>
              <w:rPr>
                <w:rFonts w:ascii="Tahoma" w:eastAsia="Calibri" w:hAnsi="Tahoma" w:cs="Tahoma"/>
                <w:shd w:val="clear" w:color="auto" w:fill="FFFFFF"/>
              </w:rPr>
              <w:t xml:space="preserve">collectively </w:t>
            </w:r>
            <w:r w:rsidR="00BC35CB" w:rsidRPr="00673B0A">
              <w:rPr>
                <w:rFonts w:ascii="Tahoma" w:eastAsia="Calibri" w:hAnsi="Tahoma" w:cs="Tahoma"/>
                <w:shd w:val="clear" w:color="auto" w:fill="FFFFFF"/>
              </w:rPr>
              <w:t xml:space="preserve">referred to as </w:t>
            </w:r>
            <w:r>
              <w:rPr>
                <w:rFonts w:ascii="Tahoma" w:eastAsia="Calibri" w:hAnsi="Tahoma" w:cs="Tahoma"/>
                <w:shd w:val="clear" w:color="auto" w:fill="FFFFFF"/>
              </w:rPr>
              <w:t xml:space="preserve">the </w:t>
            </w:r>
            <w:r w:rsidR="00BC35CB" w:rsidRPr="00DB1275">
              <w:rPr>
                <w:rFonts w:ascii="Tahoma" w:eastAsia="Calibri" w:hAnsi="Tahoma" w:cs="Tahoma"/>
                <w:b/>
                <w:shd w:val="clear" w:color="auto" w:fill="FFFFFF"/>
              </w:rPr>
              <w:t>"Parties"</w:t>
            </w:r>
            <w:r w:rsidR="00BC35CB" w:rsidRPr="00673B0A">
              <w:rPr>
                <w:rFonts w:ascii="Tahoma" w:eastAsia="Calibri" w:hAnsi="Tahoma" w:cs="Tahoma"/>
                <w:shd w:val="clear" w:color="auto" w:fill="FFFFFF"/>
              </w:rPr>
              <w:t xml:space="preserve">, and </w:t>
            </w:r>
            <w:r>
              <w:rPr>
                <w:rFonts w:ascii="Tahoma" w:eastAsia="Calibri" w:hAnsi="Tahoma" w:cs="Tahoma"/>
                <w:shd w:val="clear" w:color="auto" w:fill="FFFFFF"/>
              </w:rPr>
              <w:t xml:space="preserve">individually </w:t>
            </w:r>
            <w:r w:rsidR="00BC35CB" w:rsidRPr="00673B0A">
              <w:rPr>
                <w:rFonts w:ascii="Tahoma" w:eastAsia="Calibri" w:hAnsi="Tahoma" w:cs="Tahoma"/>
                <w:shd w:val="clear" w:color="auto" w:fill="FFFFFF"/>
              </w:rPr>
              <w:t>as</w:t>
            </w:r>
            <w:r>
              <w:rPr>
                <w:rFonts w:ascii="Tahoma" w:eastAsia="Calibri" w:hAnsi="Tahoma" w:cs="Tahoma"/>
                <w:shd w:val="clear" w:color="auto" w:fill="FFFFFF"/>
              </w:rPr>
              <w:t xml:space="preserve"> a</w:t>
            </w:r>
            <w:r w:rsidR="00BC35CB" w:rsidRPr="00673B0A">
              <w:rPr>
                <w:rFonts w:ascii="Tahoma" w:eastAsia="Calibri" w:hAnsi="Tahoma" w:cs="Tahoma"/>
                <w:shd w:val="clear" w:color="auto" w:fill="FFFFFF"/>
              </w:rPr>
              <w:t xml:space="preserve"> </w:t>
            </w:r>
            <w:r w:rsidR="00BC35CB" w:rsidRPr="00DB1275">
              <w:rPr>
                <w:rFonts w:ascii="Tahoma" w:eastAsia="Calibri" w:hAnsi="Tahoma" w:cs="Tahoma"/>
                <w:b/>
                <w:shd w:val="clear" w:color="auto" w:fill="FFFFFF"/>
              </w:rPr>
              <w:t>"Party"</w:t>
            </w:r>
            <w:r>
              <w:rPr>
                <w:rFonts w:ascii="Tahoma" w:eastAsia="Calibri" w:hAnsi="Tahoma" w:cs="Tahoma"/>
                <w:shd w:val="clear" w:color="auto" w:fill="FFFFFF"/>
              </w:rPr>
              <w:t>,</w:t>
            </w:r>
            <w:r w:rsidR="00BC35CB" w:rsidRPr="00673B0A">
              <w:rPr>
                <w:rFonts w:ascii="Tahoma" w:eastAsia="Calibri" w:hAnsi="Tahoma" w:cs="Tahoma"/>
                <w:shd w:val="clear" w:color="auto" w:fill="FFFFFF"/>
              </w:rPr>
              <w:t xml:space="preserve"> have </w:t>
            </w:r>
            <w:r>
              <w:rPr>
                <w:rFonts w:ascii="Tahoma" w:eastAsia="Calibri" w:hAnsi="Tahoma" w:cs="Tahoma"/>
                <w:shd w:val="clear" w:color="auto" w:fill="FFFFFF"/>
              </w:rPr>
              <w:t>entered into</w:t>
            </w:r>
            <w:r w:rsidR="00BC35CB" w:rsidRPr="00673B0A">
              <w:rPr>
                <w:rFonts w:ascii="Tahoma" w:eastAsia="Calibri" w:hAnsi="Tahoma" w:cs="Tahoma"/>
                <w:shd w:val="clear" w:color="auto" w:fill="FFFFFF"/>
              </w:rPr>
              <w:t xml:space="preserve"> this Contract as follows:</w:t>
            </w:r>
          </w:p>
          <w:p w:rsidR="008A76AC" w:rsidRPr="00BC35CB" w:rsidRDefault="008A76AC" w:rsidP="00013EDB">
            <w:pPr>
              <w:widowControl w:val="0"/>
              <w:suppressAutoHyphens/>
              <w:snapToGrid w:val="0"/>
              <w:rPr>
                <w:rFonts w:ascii="Tahoma" w:eastAsia="Times New Roman" w:hAnsi="Tahoma" w:cs="Tahoma"/>
                <w:sz w:val="20"/>
                <w:szCs w:val="20"/>
                <w:lang w:eastAsia="ar-SA"/>
              </w:rPr>
            </w:pPr>
          </w:p>
          <w:p w:rsidR="00575742" w:rsidRPr="008543FE" w:rsidRDefault="00575742" w:rsidP="00013EDB">
            <w:pPr>
              <w:widowControl w:val="0"/>
              <w:suppressAutoHyphens/>
              <w:snapToGrid w:val="0"/>
              <w:rPr>
                <w:rFonts w:ascii="Tahoma" w:eastAsia="Times New Roman" w:hAnsi="Tahoma" w:cs="Tahoma"/>
                <w:szCs w:val="20"/>
                <w:lang w:eastAsia="ar-SA"/>
              </w:rPr>
            </w:pPr>
            <w:r w:rsidRPr="008543FE">
              <w:rPr>
                <w:rFonts w:ascii="Tahoma" w:eastAsia="Times New Roman" w:hAnsi="Tahoma" w:cs="Tahoma"/>
                <w:szCs w:val="20"/>
                <w:lang w:eastAsia="ar-SA"/>
              </w:rPr>
              <w:t>1.</w:t>
            </w:r>
            <w:r w:rsidRPr="008543FE">
              <w:rPr>
                <w:rFonts w:ascii="Tahoma" w:eastAsia="Times New Roman" w:hAnsi="Tahoma" w:cs="Tahoma"/>
                <w:szCs w:val="20"/>
                <w:lang w:eastAsia="ar-SA"/>
              </w:rPr>
              <w:tab/>
            </w:r>
            <w:r w:rsidR="008543FE" w:rsidRPr="007A6CF1">
              <w:rPr>
                <w:rFonts w:ascii="Tahoma" w:hAnsi="Tahoma" w:cs="Tahoma"/>
                <w:b/>
              </w:rPr>
              <w:t>SUBJECT OF THE CONTRACT</w:t>
            </w:r>
          </w:p>
          <w:p w:rsidR="00575742" w:rsidRPr="008543FE" w:rsidRDefault="00575742" w:rsidP="00013EDB">
            <w:pPr>
              <w:widowControl w:val="0"/>
              <w:suppressAutoHyphens/>
              <w:snapToGrid w:val="0"/>
              <w:rPr>
                <w:rFonts w:ascii="Tahoma" w:eastAsia="Times New Roman" w:hAnsi="Tahoma" w:cs="Tahoma"/>
                <w:sz w:val="20"/>
                <w:szCs w:val="20"/>
                <w:lang w:eastAsia="ar-SA"/>
              </w:rPr>
            </w:pPr>
          </w:p>
          <w:p w:rsidR="00262BCC" w:rsidRDefault="00575742" w:rsidP="00262BCC">
            <w:pPr>
              <w:rPr>
                <w:rFonts w:ascii="Tahoma" w:eastAsia="Times New Roman" w:hAnsi="Tahoma" w:cs="Tahoma"/>
                <w:szCs w:val="20"/>
                <w:lang w:eastAsia="ar-SA"/>
              </w:rPr>
            </w:pPr>
            <w:r w:rsidRPr="0040658F">
              <w:rPr>
                <w:rFonts w:ascii="Tahoma" w:eastAsia="Times New Roman" w:hAnsi="Tahoma" w:cs="Tahoma"/>
                <w:szCs w:val="20"/>
                <w:lang w:eastAsia="ar-SA"/>
              </w:rPr>
              <w:t>1.1.</w:t>
            </w:r>
            <w:r w:rsidRPr="008543FE">
              <w:rPr>
                <w:rFonts w:ascii="Tahoma" w:eastAsia="Times New Roman" w:hAnsi="Tahoma" w:cs="Tahoma"/>
                <w:sz w:val="20"/>
                <w:szCs w:val="20"/>
                <w:lang w:eastAsia="ar-SA"/>
              </w:rPr>
              <w:tab/>
            </w:r>
            <w:r w:rsidR="00907177" w:rsidRPr="00E41B45">
              <w:rPr>
                <w:rFonts w:ascii="Tahoma" w:eastAsia="Times New Roman" w:hAnsi="Tahoma" w:cs="Tahoma"/>
                <w:szCs w:val="20"/>
                <w:lang w:eastAsia="ar-SA"/>
              </w:rPr>
              <w:t>T</w:t>
            </w:r>
            <w:r w:rsidR="00907177">
              <w:rPr>
                <w:rFonts w:ascii="Tahoma" w:eastAsia="Times New Roman" w:hAnsi="Tahoma" w:cs="Tahoma"/>
                <w:sz w:val="20"/>
                <w:szCs w:val="20"/>
                <w:lang w:eastAsia="ar-SA"/>
              </w:rPr>
              <w:t>he</w:t>
            </w:r>
            <w:r w:rsidR="008543FE" w:rsidRPr="008543FE">
              <w:rPr>
                <w:rFonts w:ascii="Tahoma" w:eastAsia="Times New Roman" w:hAnsi="Tahoma" w:cs="Tahoma"/>
                <w:szCs w:val="20"/>
                <w:lang w:eastAsia="ar-SA"/>
              </w:rPr>
              <w:t xml:space="preserve"> subject of this Contract is </w:t>
            </w:r>
            <w:r w:rsidR="00907177">
              <w:rPr>
                <w:rFonts w:ascii="Tahoma" w:eastAsia="Times New Roman" w:hAnsi="Tahoma" w:cs="Tahoma"/>
                <w:szCs w:val="20"/>
                <w:lang w:eastAsia="ar-SA"/>
              </w:rPr>
              <w:t>purchase and sale</w:t>
            </w:r>
            <w:r w:rsidR="008543FE" w:rsidRPr="008543FE">
              <w:rPr>
                <w:rFonts w:ascii="Tahoma" w:eastAsia="Times New Roman" w:hAnsi="Tahoma" w:cs="Tahoma"/>
                <w:szCs w:val="20"/>
                <w:lang w:eastAsia="ar-SA"/>
              </w:rPr>
              <w:t xml:space="preserve"> of </w:t>
            </w:r>
            <w:r w:rsidR="00766190">
              <w:rPr>
                <w:rFonts w:ascii="Tahoma" w:eastAsia="Times New Roman" w:hAnsi="Tahoma" w:cs="Tahoma"/>
                <w:szCs w:val="20"/>
                <w:lang w:eastAsia="ar-SA"/>
              </w:rPr>
              <w:t>____________</w:t>
            </w:r>
            <w:r w:rsidR="008A76AC">
              <w:rPr>
                <w:rFonts w:ascii="Tahoma" w:eastAsia="Times New Roman" w:hAnsi="Tahoma" w:cs="Tahoma"/>
                <w:szCs w:val="20"/>
                <w:lang w:eastAsia="ar-SA"/>
              </w:rPr>
              <w:t>,</w:t>
            </w:r>
            <w:r w:rsidR="008543FE" w:rsidRPr="008543FE">
              <w:rPr>
                <w:rFonts w:ascii="Tahoma" w:eastAsia="Times New Roman" w:hAnsi="Tahoma" w:cs="Tahoma"/>
                <w:szCs w:val="20"/>
                <w:lang w:eastAsia="ar-SA"/>
              </w:rPr>
              <w:t xml:space="preserve"> hereinafter</w:t>
            </w:r>
            <w:r w:rsidR="006C39A4">
              <w:rPr>
                <w:rFonts w:ascii="Tahoma" w:eastAsia="Times New Roman" w:hAnsi="Tahoma" w:cs="Tahoma"/>
                <w:szCs w:val="20"/>
                <w:lang w:eastAsia="ar-SA"/>
              </w:rPr>
              <w:t>: the</w:t>
            </w:r>
            <w:r w:rsidR="008543FE" w:rsidRPr="008543FE">
              <w:rPr>
                <w:rFonts w:ascii="Tahoma" w:eastAsia="Times New Roman" w:hAnsi="Tahoma" w:cs="Tahoma"/>
                <w:szCs w:val="20"/>
                <w:lang w:eastAsia="ar-SA"/>
              </w:rPr>
              <w:t xml:space="preserve"> "Goods", according to the </w:t>
            </w:r>
            <w:r w:rsidR="006C39A4">
              <w:rPr>
                <w:rFonts w:ascii="Tahoma" w:eastAsia="Times New Roman" w:hAnsi="Tahoma" w:cs="Tahoma"/>
                <w:szCs w:val="20"/>
                <w:lang w:eastAsia="ar-SA"/>
              </w:rPr>
              <w:t>properties</w:t>
            </w:r>
            <w:r w:rsidR="00862C64" w:rsidRPr="00862C64">
              <w:rPr>
                <w:rFonts w:ascii="Tahoma" w:eastAsia="Times New Roman" w:hAnsi="Tahoma" w:cs="Tahoma"/>
                <w:szCs w:val="20"/>
                <w:lang w:eastAsia="ar-SA"/>
              </w:rPr>
              <w:t>, quality, unit</w:t>
            </w:r>
            <w:r w:rsidR="00907177">
              <w:rPr>
                <w:rFonts w:ascii="Tahoma" w:eastAsia="Times New Roman" w:hAnsi="Tahoma" w:cs="Tahoma"/>
                <w:szCs w:val="20"/>
                <w:lang w:eastAsia="ar-SA"/>
              </w:rPr>
              <w:t>s</w:t>
            </w:r>
            <w:r w:rsidR="00862C64" w:rsidRPr="00862C64">
              <w:rPr>
                <w:rFonts w:ascii="Tahoma" w:eastAsia="Times New Roman" w:hAnsi="Tahoma" w:cs="Tahoma"/>
                <w:szCs w:val="20"/>
                <w:lang w:eastAsia="ar-SA"/>
              </w:rPr>
              <w:t xml:space="preserve"> of measure, prices and quantity</w:t>
            </w:r>
            <w:r w:rsidR="008543FE" w:rsidRPr="008543FE">
              <w:rPr>
                <w:rFonts w:ascii="Tahoma" w:eastAsia="Times New Roman" w:hAnsi="Tahoma" w:cs="Tahoma"/>
                <w:szCs w:val="20"/>
                <w:lang w:eastAsia="ar-SA"/>
              </w:rPr>
              <w:t xml:space="preserve"> in accordance with the Specification of Goods attached to this Contract (Appendix No. 1), </w:t>
            </w:r>
            <w:r w:rsidR="006C39A4">
              <w:rPr>
                <w:rFonts w:ascii="Tahoma" w:eastAsia="Times New Roman" w:hAnsi="Tahoma" w:cs="Tahoma"/>
                <w:szCs w:val="20"/>
                <w:lang w:eastAsia="ar-SA"/>
              </w:rPr>
              <w:t>constituting</w:t>
            </w:r>
            <w:r w:rsidR="008543FE" w:rsidRPr="008543FE">
              <w:rPr>
                <w:rFonts w:ascii="Tahoma" w:eastAsia="Times New Roman" w:hAnsi="Tahoma" w:cs="Tahoma"/>
                <w:szCs w:val="20"/>
                <w:lang w:eastAsia="ar-SA"/>
              </w:rPr>
              <w:t xml:space="preserve"> its integral part, </w:t>
            </w:r>
            <w:r w:rsidR="00262BCC" w:rsidRPr="008543FE">
              <w:rPr>
                <w:rFonts w:ascii="Tahoma" w:eastAsia="Times New Roman" w:hAnsi="Tahoma" w:cs="Tahoma"/>
                <w:szCs w:val="20"/>
                <w:lang w:eastAsia="ar-SA"/>
              </w:rPr>
              <w:t xml:space="preserve">DAP  terms  to Modrica – </w:t>
            </w:r>
            <w:r w:rsidR="00262BCC">
              <w:rPr>
                <w:rFonts w:ascii="Tahoma" w:eastAsia="Times New Roman" w:hAnsi="Tahoma" w:cs="Tahoma"/>
                <w:szCs w:val="20"/>
                <w:lang w:eastAsia="ar-SA"/>
              </w:rPr>
              <w:t>“</w:t>
            </w:r>
            <w:r w:rsidR="00262BCC" w:rsidRPr="008543FE">
              <w:rPr>
                <w:rFonts w:ascii="Tahoma" w:eastAsia="Times New Roman" w:hAnsi="Tahoma" w:cs="Tahoma"/>
                <w:szCs w:val="20"/>
                <w:lang w:eastAsia="ar-SA"/>
              </w:rPr>
              <w:t>Oil Refinery Modriča</w:t>
            </w:r>
            <w:r w:rsidR="00262BCC">
              <w:rPr>
                <w:rFonts w:ascii="Tahoma" w:eastAsia="Times New Roman" w:hAnsi="Tahoma" w:cs="Tahoma"/>
                <w:szCs w:val="20"/>
                <w:lang w:eastAsia="ar-SA"/>
              </w:rPr>
              <w:t>” JSC</w:t>
            </w:r>
            <w:r w:rsidR="00262BCC" w:rsidRPr="008543FE">
              <w:rPr>
                <w:rFonts w:ascii="Tahoma" w:eastAsia="Times New Roman" w:hAnsi="Tahoma" w:cs="Tahoma"/>
                <w:szCs w:val="20"/>
                <w:lang w:eastAsia="ar-SA"/>
              </w:rPr>
              <w:t>, Stepe Stepanovica 49, Modriča, RS, BiH (Incoterms 2010).</w:t>
            </w:r>
          </w:p>
          <w:p w:rsidR="00A25E8A" w:rsidRPr="008543FE" w:rsidRDefault="00A25E8A" w:rsidP="00013EDB">
            <w:pPr>
              <w:rPr>
                <w:rFonts w:ascii="Tahoma" w:eastAsia="Times New Roman" w:hAnsi="Tahoma" w:cs="Tahoma"/>
                <w:szCs w:val="20"/>
              </w:rPr>
            </w:pPr>
          </w:p>
          <w:p w:rsidR="00575742" w:rsidRDefault="0048404B" w:rsidP="00013EDB">
            <w:pPr>
              <w:widowControl w:val="0"/>
              <w:suppressAutoHyphens/>
              <w:snapToGrid w:val="0"/>
              <w:rPr>
                <w:rFonts w:ascii="Tahoma" w:eastAsia="Times New Roman" w:hAnsi="Tahoma" w:cs="Tahoma"/>
                <w:b/>
                <w:szCs w:val="20"/>
                <w:lang w:val="sr-Latn-RS" w:eastAsia="ar-SA"/>
              </w:rPr>
            </w:pPr>
            <w:r w:rsidRPr="002245D2">
              <w:rPr>
                <w:rFonts w:ascii="Tahoma" w:eastAsia="Times New Roman" w:hAnsi="Tahoma" w:cs="Tahoma"/>
                <w:b/>
                <w:szCs w:val="20"/>
                <w:lang w:eastAsia="ar-SA"/>
              </w:rPr>
              <w:t>2.</w:t>
            </w:r>
            <w:r w:rsidRPr="002245D2">
              <w:rPr>
                <w:rFonts w:ascii="Tahoma" w:eastAsia="Times New Roman" w:hAnsi="Tahoma" w:cs="Tahoma"/>
                <w:b/>
                <w:szCs w:val="20"/>
                <w:lang w:eastAsia="ar-SA"/>
              </w:rPr>
              <w:tab/>
            </w:r>
            <w:r w:rsidR="009A6CCC" w:rsidRPr="007A6CF1">
              <w:rPr>
                <w:rFonts w:ascii="Tahoma" w:hAnsi="Tahoma" w:cs="Tahoma"/>
                <w:b/>
              </w:rPr>
              <w:t>CONTRACT</w:t>
            </w:r>
            <w:r w:rsidR="006C39A4">
              <w:rPr>
                <w:rFonts w:ascii="Tahoma" w:hAnsi="Tahoma" w:cs="Tahoma"/>
                <w:b/>
              </w:rPr>
              <w:t>UAL</w:t>
            </w:r>
            <w:r w:rsidR="009A6CCC" w:rsidRPr="007A6CF1">
              <w:rPr>
                <w:rFonts w:ascii="Tahoma" w:hAnsi="Tahoma" w:cs="Tahoma"/>
                <w:b/>
              </w:rPr>
              <w:t xml:space="preserve"> VALUE</w:t>
            </w:r>
          </w:p>
          <w:p w:rsidR="0048404B" w:rsidRPr="0048404B" w:rsidRDefault="0048404B" w:rsidP="00013EDB">
            <w:pPr>
              <w:widowControl w:val="0"/>
              <w:suppressAutoHyphens/>
              <w:snapToGrid w:val="0"/>
              <w:rPr>
                <w:rFonts w:ascii="Tahoma" w:eastAsia="Times New Roman" w:hAnsi="Tahoma" w:cs="Tahoma"/>
                <w:b/>
                <w:sz w:val="20"/>
                <w:szCs w:val="20"/>
                <w:lang w:val="sr-Latn-RS" w:eastAsia="ar-SA"/>
              </w:rPr>
            </w:pPr>
          </w:p>
          <w:p w:rsidR="00907177" w:rsidRDefault="00575742" w:rsidP="009B3405">
            <w:pPr>
              <w:suppressAutoHyphens/>
              <w:snapToGrid w:val="0"/>
              <w:rPr>
                <w:rFonts w:ascii="Tahoma" w:eastAsia="Times New Roman" w:hAnsi="Tahoma" w:cs="Tahoma"/>
                <w:szCs w:val="20"/>
                <w:lang w:val="sr-Latn-BA" w:eastAsia="ar-SA"/>
              </w:rPr>
            </w:pPr>
            <w:r w:rsidRPr="002245D2">
              <w:rPr>
                <w:rFonts w:ascii="Tahoma" w:eastAsia="Times New Roman" w:hAnsi="Tahoma" w:cs="Tahoma"/>
                <w:szCs w:val="20"/>
                <w:lang w:eastAsia="ar-SA"/>
              </w:rPr>
              <w:t>2.1.</w:t>
            </w:r>
            <w:r w:rsidRPr="002245D2">
              <w:rPr>
                <w:rFonts w:ascii="Tahoma" w:eastAsia="Times New Roman" w:hAnsi="Tahoma" w:cs="Tahoma"/>
                <w:szCs w:val="20"/>
                <w:lang w:eastAsia="ar-SA"/>
              </w:rPr>
              <w:tab/>
            </w:r>
            <w:r w:rsidR="00587654" w:rsidRPr="00587654">
              <w:rPr>
                <w:rFonts w:ascii="Tahoma" w:hAnsi="Tahoma" w:cs="Tahoma"/>
                <w:szCs w:val="20"/>
                <w:lang w:eastAsia="ar-SA"/>
              </w:rPr>
              <w:t xml:space="preserve">The </w:t>
            </w:r>
            <w:r w:rsidR="00545BEA">
              <w:rPr>
                <w:rFonts w:ascii="Tahoma" w:hAnsi="Tahoma" w:cs="Tahoma"/>
                <w:szCs w:val="20"/>
                <w:lang w:eastAsia="ar-SA"/>
              </w:rPr>
              <w:t>maximum</w:t>
            </w:r>
            <w:r w:rsidR="00587654" w:rsidRPr="00587654">
              <w:rPr>
                <w:rFonts w:ascii="Tahoma" w:hAnsi="Tahoma" w:cs="Tahoma"/>
                <w:szCs w:val="20"/>
                <w:lang w:eastAsia="ar-SA"/>
              </w:rPr>
              <w:t xml:space="preserve"> value </w:t>
            </w:r>
            <w:r w:rsidR="00862C64" w:rsidRPr="00862C64">
              <w:rPr>
                <w:rFonts w:ascii="Tahoma" w:hAnsi="Tahoma" w:cs="Tahoma"/>
                <w:szCs w:val="20"/>
                <w:lang w:val="sr-Latn-BA" w:eastAsia="ar-SA"/>
              </w:rPr>
              <w:t xml:space="preserve">of </w:t>
            </w:r>
            <w:r w:rsidR="00907177">
              <w:rPr>
                <w:rFonts w:ascii="Tahoma" w:hAnsi="Tahoma" w:cs="Tahoma"/>
                <w:szCs w:val="20"/>
                <w:lang w:val="sr-Latn-BA" w:eastAsia="ar-SA"/>
              </w:rPr>
              <w:t>subject G</w:t>
            </w:r>
            <w:r w:rsidR="00862C64" w:rsidRPr="00862C64">
              <w:rPr>
                <w:rFonts w:ascii="Tahoma" w:hAnsi="Tahoma" w:cs="Tahoma"/>
                <w:szCs w:val="20"/>
                <w:lang w:val="sr-Latn-BA" w:eastAsia="ar-SA"/>
              </w:rPr>
              <w:t>oods</w:t>
            </w:r>
            <w:r w:rsidR="00862C64">
              <w:rPr>
                <w:rFonts w:ascii="Tahoma" w:hAnsi="Tahoma" w:cs="Tahoma"/>
                <w:szCs w:val="20"/>
                <w:lang w:val="sr-Latn-BA" w:eastAsia="ar-SA"/>
              </w:rPr>
              <w:t xml:space="preserve">, </w:t>
            </w:r>
            <w:r w:rsidR="00862C64" w:rsidRPr="00862C64">
              <w:rPr>
                <w:rFonts w:ascii="Tahoma" w:hAnsi="Tahoma" w:cs="Tahoma"/>
                <w:szCs w:val="20"/>
                <w:lang w:val="sr-Latn-BA" w:eastAsia="ar-SA"/>
              </w:rPr>
              <w:t>according to the estimated quantities</w:t>
            </w:r>
            <w:r w:rsidR="00862C64">
              <w:rPr>
                <w:rFonts w:ascii="Tahoma" w:hAnsi="Tahoma" w:cs="Tahoma"/>
                <w:szCs w:val="20"/>
                <w:lang w:val="sr-Latn-BA" w:eastAsia="ar-SA"/>
              </w:rPr>
              <w:t>,</w:t>
            </w:r>
            <w:r w:rsidR="003D1735" w:rsidRPr="003D1735">
              <w:rPr>
                <w:rFonts w:ascii="Tahoma" w:hAnsi="Tahoma" w:cs="Tahoma"/>
                <w:szCs w:val="20"/>
                <w:lang w:val="sr-Latn-BA" w:eastAsia="ar-SA"/>
              </w:rPr>
              <w:t xml:space="preserve"> amounts to</w:t>
            </w:r>
            <w:r w:rsidR="003D1735" w:rsidRPr="003D1735">
              <w:rPr>
                <w:rFonts w:ascii="Tahoma" w:eastAsia="Times New Roman" w:hAnsi="Tahoma" w:cs="Tahoma"/>
                <w:b/>
                <w:szCs w:val="20"/>
                <w:lang w:val="sr-Latn-BA" w:eastAsia="ar-SA"/>
              </w:rPr>
              <w:t xml:space="preserve"> </w:t>
            </w:r>
            <w:r w:rsidR="000247FE">
              <w:rPr>
                <w:rFonts w:ascii="Tahoma" w:eastAsia="Times New Roman" w:hAnsi="Tahoma" w:cs="Tahoma"/>
                <w:b/>
                <w:szCs w:val="20"/>
                <w:lang w:val="sr-Latn-BA" w:eastAsia="ar-SA"/>
              </w:rPr>
              <w:t>_______</w:t>
            </w:r>
            <w:r w:rsidR="002245D2" w:rsidRPr="00262B56">
              <w:rPr>
                <w:rFonts w:ascii="Tahoma" w:eastAsia="Times New Roman" w:hAnsi="Tahoma" w:cs="Tahoma"/>
                <w:szCs w:val="20"/>
                <w:lang w:val="sr-Latn-BA" w:eastAsia="ar-SA"/>
              </w:rPr>
              <w:t xml:space="preserve"> (</w:t>
            </w:r>
            <w:r w:rsidR="00262B56">
              <w:rPr>
                <w:rFonts w:ascii="Tahoma" w:eastAsia="Times New Roman" w:hAnsi="Tahoma" w:cs="Tahoma"/>
                <w:szCs w:val="20"/>
                <w:lang w:val="sr-Latn-BA" w:eastAsia="ar-SA"/>
              </w:rPr>
              <w:t>VAT</w:t>
            </w:r>
            <w:r w:rsidR="00907177">
              <w:rPr>
                <w:rFonts w:ascii="Tahoma" w:eastAsia="Times New Roman" w:hAnsi="Tahoma" w:cs="Tahoma"/>
                <w:szCs w:val="20"/>
                <w:lang w:val="sr-Latn-BA" w:eastAsia="ar-SA"/>
              </w:rPr>
              <w:t xml:space="preserve"> excluded</w:t>
            </w:r>
            <w:r w:rsidR="00DC3410">
              <w:rPr>
                <w:rFonts w:ascii="Tahoma" w:eastAsia="Times New Roman" w:hAnsi="Tahoma" w:cs="Tahoma"/>
                <w:szCs w:val="20"/>
                <w:lang w:val="sr-Latn-BA" w:eastAsia="ar-SA"/>
              </w:rPr>
              <w:t>)</w:t>
            </w:r>
            <w:r w:rsidR="002245D2" w:rsidRPr="002245D2">
              <w:rPr>
                <w:rFonts w:ascii="Tahoma" w:eastAsia="Times New Roman" w:hAnsi="Tahoma" w:cs="Tahoma"/>
                <w:szCs w:val="20"/>
                <w:lang w:val="sr-Latn-BA" w:eastAsia="ar-SA"/>
              </w:rPr>
              <w:t>.</w:t>
            </w:r>
          </w:p>
          <w:p w:rsidR="002B7236" w:rsidRDefault="00724580" w:rsidP="000247FE">
            <w:pPr>
              <w:suppressAutoHyphens/>
              <w:snapToGrid w:val="0"/>
              <w:rPr>
                <w:rFonts w:ascii="Tahoma" w:eastAsia="Times New Roman" w:hAnsi="Tahoma" w:cs="Tahoma"/>
                <w:szCs w:val="20"/>
                <w:lang w:val="sr-Latn-BA" w:eastAsia="ar-SA"/>
              </w:rPr>
            </w:pPr>
            <w:r w:rsidRPr="00724580">
              <w:rPr>
                <w:rFonts w:ascii="Tahoma" w:eastAsia="Times New Roman" w:hAnsi="Tahoma" w:cs="Tahoma"/>
                <w:szCs w:val="20"/>
                <w:lang w:val="sr-Latn-BA" w:eastAsia="ar-SA"/>
              </w:rPr>
              <w:t xml:space="preserve">The </w:t>
            </w:r>
            <w:r w:rsidR="00907177">
              <w:rPr>
                <w:rFonts w:ascii="Tahoma" w:eastAsia="Times New Roman" w:hAnsi="Tahoma" w:cs="Tahoma"/>
                <w:szCs w:val="20"/>
                <w:lang w:val="sr-Latn-BA" w:eastAsia="ar-SA"/>
              </w:rPr>
              <w:t>price</w:t>
            </w:r>
            <w:r w:rsidRPr="00724580">
              <w:rPr>
                <w:rFonts w:ascii="Tahoma" w:eastAsia="Times New Roman" w:hAnsi="Tahoma" w:cs="Tahoma"/>
                <w:szCs w:val="20"/>
                <w:lang w:val="sr-Latn-BA" w:eastAsia="ar-SA"/>
              </w:rPr>
              <w:t xml:space="preserve"> of Goods also includes: </w:t>
            </w:r>
            <w:r w:rsidR="00907177">
              <w:rPr>
                <w:rFonts w:ascii="Tahoma" w:eastAsia="Times New Roman" w:hAnsi="Tahoma" w:cs="Tahoma"/>
                <w:szCs w:val="20"/>
                <w:lang w:val="sr-Latn-BA" w:eastAsia="ar-SA"/>
              </w:rPr>
              <w:t xml:space="preserve">costs of </w:t>
            </w:r>
            <w:r w:rsidRPr="00724580">
              <w:rPr>
                <w:rFonts w:ascii="Tahoma" w:eastAsia="Times New Roman" w:hAnsi="Tahoma" w:cs="Tahoma"/>
                <w:szCs w:val="20"/>
                <w:lang w:val="sr-Latn-BA" w:eastAsia="ar-SA"/>
              </w:rPr>
              <w:t xml:space="preserve">documentation specified in </w:t>
            </w:r>
            <w:r w:rsidR="00907177">
              <w:rPr>
                <w:rFonts w:ascii="Tahoma" w:eastAsia="Times New Roman" w:hAnsi="Tahoma" w:cs="Tahoma"/>
                <w:szCs w:val="20"/>
                <w:lang w:val="sr-Latn-BA" w:eastAsia="ar-SA"/>
              </w:rPr>
              <w:t>Cl.</w:t>
            </w:r>
            <w:r w:rsidRPr="00724580">
              <w:rPr>
                <w:rFonts w:ascii="Tahoma" w:eastAsia="Times New Roman" w:hAnsi="Tahoma" w:cs="Tahoma"/>
                <w:szCs w:val="20"/>
                <w:lang w:val="sr-Latn-BA" w:eastAsia="ar-SA"/>
              </w:rPr>
              <w:t xml:space="preserve"> 4.3.</w:t>
            </w:r>
            <w:r w:rsidR="001B46BE">
              <w:rPr>
                <w:rFonts w:ascii="Tahoma" w:eastAsia="Times New Roman" w:hAnsi="Tahoma" w:cs="Tahoma"/>
                <w:szCs w:val="20"/>
                <w:lang w:val="sr-Latn-BA" w:eastAsia="ar-SA"/>
              </w:rPr>
              <w:t xml:space="preserve"> </w:t>
            </w:r>
            <w:r w:rsidR="00907177">
              <w:rPr>
                <w:rFonts w:ascii="Tahoma" w:eastAsia="Times New Roman" w:hAnsi="Tahoma" w:cs="Tahoma"/>
                <w:szCs w:val="20"/>
                <w:lang w:val="sr-Latn-BA" w:eastAsia="ar-SA"/>
              </w:rPr>
              <w:t>herein</w:t>
            </w:r>
            <w:r w:rsidRPr="00724580">
              <w:rPr>
                <w:rFonts w:ascii="Tahoma" w:eastAsia="Times New Roman" w:hAnsi="Tahoma" w:cs="Tahoma"/>
                <w:szCs w:val="20"/>
                <w:lang w:val="sr-Latn-BA" w:eastAsia="ar-SA"/>
              </w:rPr>
              <w:t xml:space="preserve">, </w:t>
            </w:r>
            <w:r w:rsidR="00907177">
              <w:rPr>
                <w:rFonts w:ascii="Tahoma" w:eastAsia="Times New Roman" w:hAnsi="Tahoma" w:cs="Tahoma"/>
                <w:szCs w:val="20"/>
                <w:lang w:val="sr-Latn-BA" w:eastAsia="ar-SA"/>
              </w:rPr>
              <w:t xml:space="preserve">costs of </w:t>
            </w:r>
            <w:r w:rsidRPr="00724580">
              <w:rPr>
                <w:rFonts w:ascii="Tahoma" w:eastAsia="Times New Roman" w:hAnsi="Tahoma" w:cs="Tahoma"/>
                <w:szCs w:val="20"/>
                <w:lang w:val="sr-Latn-BA" w:eastAsia="ar-SA"/>
              </w:rPr>
              <w:t>packing, marking, delivery to the destination.</w:t>
            </w:r>
          </w:p>
          <w:p w:rsidR="00545BEA" w:rsidRDefault="00E41B45" w:rsidP="000247FE">
            <w:pPr>
              <w:suppressAutoHyphens/>
              <w:snapToGrid w:val="0"/>
              <w:rPr>
                <w:rFonts w:ascii="Tahoma" w:eastAsia="Times New Roman" w:hAnsi="Tahoma" w:cs="Tahoma"/>
                <w:szCs w:val="20"/>
                <w:lang w:val="sr-Latn-BA" w:eastAsia="ar-SA"/>
              </w:rPr>
            </w:pPr>
            <w:r>
              <w:rPr>
                <w:rFonts w:ascii="Tahoma" w:eastAsia="Times New Roman" w:hAnsi="Tahoma" w:cs="Tahoma"/>
                <w:szCs w:val="20"/>
                <w:lang w:val="sr-Latn-BA" w:eastAsia="ar-SA"/>
              </w:rPr>
              <w:lastRenderedPageBreak/>
              <w:t xml:space="preserve">2.2. </w:t>
            </w:r>
            <w:r w:rsidRPr="00E41B45">
              <w:rPr>
                <w:rFonts w:ascii="Tahoma" w:eastAsia="Times New Roman" w:hAnsi="Tahoma" w:cs="Tahoma"/>
                <w:szCs w:val="20"/>
                <w:lang w:val="sr-Latn-BA" w:eastAsia="ar-SA"/>
              </w:rPr>
              <w:t>Customer is not obliged to order the Goods for the maximum valu</w:t>
            </w:r>
            <w:r>
              <w:rPr>
                <w:rFonts w:ascii="Tahoma" w:eastAsia="Times New Roman" w:hAnsi="Tahoma" w:cs="Tahoma"/>
                <w:szCs w:val="20"/>
                <w:lang w:val="sr-Latn-BA" w:eastAsia="ar-SA"/>
              </w:rPr>
              <w:t>e, specified in t. 2.1. of the C</w:t>
            </w:r>
            <w:r w:rsidRPr="00E41B45">
              <w:rPr>
                <w:rFonts w:ascii="Tahoma" w:eastAsia="Times New Roman" w:hAnsi="Tahoma" w:cs="Tahoma"/>
                <w:szCs w:val="20"/>
                <w:lang w:val="sr-Latn-BA" w:eastAsia="ar-SA"/>
              </w:rPr>
              <w:t>ontract.</w:t>
            </w:r>
          </w:p>
          <w:p w:rsidR="00862C64" w:rsidRDefault="002B7236" w:rsidP="000B611D">
            <w:pPr>
              <w:suppressAutoHyphens/>
              <w:snapToGrid w:val="0"/>
              <w:ind w:right="0"/>
              <w:rPr>
                <w:rFonts w:ascii="Tahoma" w:eastAsia="Times New Roman" w:hAnsi="Tahoma" w:cs="Tahoma"/>
                <w:szCs w:val="20"/>
                <w:lang w:val="sr-Latn-BA" w:eastAsia="ar-SA"/>
              </w:rPr>
            </w:pPr>
            <w:r>
              <w:rPr>
                <w:rFonts w:ascii="Tahoma" w:eastAsia="Times New Roman" w:hAnsi="Tahoma" w:cs="Tahoma"/>
                <w:szCs w:val="20"/>
                <w:lang w:val="sr-Latn-BA" w:eastAsia="ar-SA"/>
              </w:rPr>
              <w:t>2</w:t>
            </w:r>
            <w:r w:rsidR="00545BEA">
              <w:rPr>
                <w:rFonts w:ascii="Tahoma" w:eastAsia="Times New Roman" w:hAnsi="Tahoma" w:cs="Tahoma"/>
                <w:szCs w:val="20"/>
                <w:lang w:val="sr-Latn-BA" w:eastAsia="ar-SA"/>
              </w:rPr>
              <w:t>.3</w:t>
            </w:r>
            <w:r w:rsidR="008C0000">
              <w:rPr>
                <w:rFonts w:ascii="Tahoma" w:eastAsia="Times New Roman" w:hAnsi="Tahoma" w:cs="Tahoma"/>
                <w:szCs w:val="20"/>
                <w:lang w:val="sr-Latn-BA" w:eastAsia="ar-SA"/>
              </w:rPr>
              <w:t xml:space="preserve">. </w:t>
            </w:r>
            <w:r w:rsidR="008C0000" w:rsidRPr="008C0000">
              <w:rPr>
                <w:rFonts w:ascii="Tahoma" w:eastAsia="Times New Roman" w:hAnsi="Tahoma" w:cs="Tahoma"/>
                <w:szCs w:val="20"/>
                <w:lang w:val="sr-Latn-BA" w:eastAsia="ar-SA"/>
              </w:rPr>
              <w:t>The unit price of Goo</w:t>
            </w:r>
            <w:r w:rsidR="00862C64">
              <w:rPr>
                <w:rFonts w:ascii="Tahoma" w:eastAsia="Times New Roman" w:hAnsi="Tahoma" w:cs="Tahoma"/>
                <w:szCs w:val="20"/>
                <w:lang w:val="sr-Latn-BA" w:eastAsia="ar-SA"/>
              </w:rPr>
              <w:t xml:space="preserve">ds is fixed and does not change </w:t>
            </w:r>
            <w:r w:rsidR="00862C64" w:rsidRPr="00862C64">
              <w:rPr>
                <w:rFonts w:ascii="Tahoma" w:eastAsia="Times New Roman" w:hAnsi="Tahoma" w:cs="Tahoma"/>
                <w:szCs w:val="20"/>
                <w:lang w:val="sr-Latn-BA" w:eastAsia="ar-SA"/>
              </w:rPr>
              <w:t>during the duration of the Contract.</w:t>
            </w:r>
          </w:p>
          <w:p w:rsidR="00815AE7" w:rsidRPr="006F1A52" w:rsidRDefault="006F1A52" w:rsidP="000B611D">
            <w:pPr>
              <w:suppressAutoHyphens/>
              <w:snapToGrid w:val="0"/>
              <w:ind w:right="0"/>
              <w:rPr>
                <w:rFonts w:ascii="Tahoma" w:eastAsia="Times New Roman" w:hAnsi="Tahoma" w:cs="Tahoma"/>
                <w:b/>
                <w:szCs w:val="20"/>
                <w:lang w:val="sr-Latn-BA" w:eastAsia="ar-SA"/>
              </w:rPr>
            </w:pPr>
            <w:r w:rsidRPr="00FE0581">
              <w:rPr>
                <w:rFonts w:ascii="Tahoma" w:eastAsia="Times New Roman" w:hAnsi="Tahoma" w:cs="Tahoma"/>
                <w:b/>
                <w:szCs w:val="20"/>
                <w:lang w:val="sr-Latn-BA" w:eastAsia="ar-SA"/>
              </w:rPr>
              <w:t>Option</w:t>
            </w:r>
            <w:r w:rsidR="00187398" w:rsidRPr="00FE0581">
              <w:rPr>
                <w:rFonts w:ascii="Tahoma" w:eastAsia="Times New Roman" w:hAnsi="Tahoma" w:cs="Tahoma"/>
                <w:b/>
                <w:szCs w:val="20"/>
                <w:lang w:val="sr-Latn-BA" w:eastAsia="ar-SA"/>
              </w:rPr>
              <w:t>al</w:t>
            </w:r>
            <w:r w:rsidRPr="00FE0581">
              <w:rPr>
                <w:rFonts w:ascii="Tahoma" w:eastAsia="Times New Roman" w:hAnsi="Tahoma" w:cs="Tahoma"/>
                <w:b/>
                <w:szCs w:val="20"/>
                <w:lang w:val="sr-Latn-BA" w:eastAsia="ar-SA"/>
              </w:rPr>
              <w:t>, depending on terms of delivery:</w:t>
            </w:r>
            <w:r w:rsidRPr="006F1A52">
              <w:rPr>
                <w:rFonts w:ascii="Tahoma" w:eastAsia="Times New Roman" w:hAnsi="Tahoma" w:cs="Tahoma"/>
                <w:b/>
                <w:szCs w:val="20"/>
                <w:lang w:val="sr-Latn-BA" w:eastAsia="ar-SA"/>
              </w:rPr>
              <w:t xml:space="preserve"> </w:t>
            </w:r>
          </w:p>
          <w:p w:rsidR="009A6CCC" w:rsidRDefault="00FE0663" w:rsidP="009A6CCC">
            <w:pPr>
              <w:suppressAutoHyphens/>
              <w:snapToGrid w:val="0"/>
              <w:rPr>
                <w:rFonts w:ascii="Tahoma" w:eastAsia="Times New Roman" w:hAnsi="Tahoma" w:cs="Tahoma"/>
                <w:szCs w:val="20"/>
                <w:lang w:eastAsia="ar-SA"/>
              </w:rPr>
            </w:pPr>
            <w:r w:rsidRPr="009A6CCC">
              <w:rPr>
                <w:rFonts w:ascii="Tahoma" w:eastAsia="Times New Roman" w:hAnsi="Tahoma" w:cs="Tahoma"/>
                <w:szCs w:val="20"/>
                <w:lang w:eastAsia="ar-SA"/>
              </w:rPr>
              <w:t>2.</w:t>
            </w:r>
            <w:r w:rsidR="00545BEA">
              <w:rPr>
                <w:rFonts w:ascii="Tahoma" w:eastAsia="Times New Roman" w:hAnsi="Tahoma" w:cs="Tahoma"/>
                <w:szCs w:val="20"/>
                <w:lang w:val="sr-Latn-BA" w:eastAsia="ar-SA"/>
              </w:rPr>
              <w:t>4</w:t>
            </w:r>
            <w:r w:rsidR="00575742" w:rsidRPr="009A6CCC">
              <w:rPr>
                <w:rFonts w:ascii="Tahoma" w:eastAsia="Times New Roman" w:hAnsi="Tahoma" w:cs="Tahoma"/>
                <w:szCs w:val="20"/>
                <w:lang w:eastAsia="ar-SA"/>
              </w:rPr>
              <w:t xml:space="preserve">. </w:t>
            </w:r>
            <w:r w:rsidR="009A6CCC" w:rsidRPr="009A6CCC">
              <w:rPr>
                <w:rFonts w:ascii="Tahoma" w:eastAsia="Times New Roman" w:hAnsi="Tahoma" w:cs="Tahoma"/>
                <w:szCs w:val="20"/>
                <w:lang w:eastAsia="ar-SA"/>
              </w:rPr>
              <w:t xml:space="preserve">The expenses connected with the performance of the customs formalities necessary for import, with the payment of all duties, taxes and fees imposed when importing Goods, are not included in </w:t>
            </w:r>
            <w:r w:rsidR="00862C64">
              <w:rPr>
                <w:rFonts w:ascii="Tahoma" w:eastAsia="Times New Roman" w:hAnsi="Tahoma" w:cs="Tahoma"/>
                <w:szCs w:val="20"/>
                <w:lang w:eastAsia="ar-SA"/>
              </w:rPr>
              <w:t>Price</w:t>
            </w:r>
            <w:r w:rsidR="009A6CCC" w:rsidRPr="009A6CCC">
              <w:rPr>
                <w:rFonts w:ascii="Tahoma" w:eastAsia="Times New Roman" w:hAnsi="Tahoma" w:cs="Tahoma"/>
                <w:szCs w:val="20"/>
                <w:lang w:eastAsia="ar-SA"/>
              </w:rPr>
              <w:t xml:space="preserve"> and are paid by the Customer at his own expense.</w:t>
            </w:r>
          </w:p>
          <w:p w:rsidR="00575EA6" w:rsidRDefault="00575EA6" w:rsidP="00013EDB">
            <w:pPr>
              <w:widowControl w:val="0"/>
              <w:suppressAutoHyphens/>
              <w:snapToGrid w:val="0"/>
              <w:rPr>
                <w:rFonts w:ascii="Tahoma" w:hAnsi="Tahoma" w:cs="Tahoma"/>
                <w:i/>
                <w:color w:val="000000" w:themeColor="text1"/>
                <w:szCs w:val="20"/>
                <w:lang w:eastAsia="ru-RU" w:bidi="ru-RU"/>
              </w:rPr>
            </w:pPr>
          </w:p>
          <w:p w:rsidR="00575742" w:rsidRPr="00E6549D" w:rsidRDefault="00575742" w:rsidP="00013EDB">
            <w:pPr>
              <w:widowControl w:val="0"/>
              <w:suppressAutoHyphens/>
              <w:snapToGrid w:val="0"/>
              <w:rPr>
                <w:rFonts w:ascii="Tahoma" w:eastAsia="Times New Roman" w:hAnsi="Tahoma" w:cs="Tahoma"/>
                <w:b/>
                <w:sz w:val="20"/>
                <w:szCs w:val="20"/>
                <w:lang w:eastAsia="ar-SA"/>
              </w:rPr>
            </w:pPr>
            <w:r w:rsidRPr="000247FE">
              <w:rPr>
                <w:rFonts w:ascii="Tahoma" w:eastAsia="Times New Roman" w:hAnsi="Tahoma" w:cs="Tahoma"/>
                <w:b/>
                <w:szCs w:val="20"/>
                <w:lang w:eastAsia="ar-SA"/>
              </w:rPr>
              <w:t>3.</w:t>
            </w:r>
            <w:r w:rsidRPr="00E6549D">
              <w:rPr>
                <w:rFonts w:ascii="Tahoma" w:eastAsia="Times New Roman" w:hAnsi="Tahoma" w:cs="Tahoma"/>
                <w:b/>
                <w:sz w:val="20"/>
                <w:szCs w:val="20"/>
                <w:lang w:eastAsia="ar-SA"/>
              </w:rPr>
              <w:tab/>
            </w:r>
            <w:r w:rsidR="009A6CCC" w:rsidRPr="00532D87">
              <w:rPr>
                <w:rFonts w:ascii="Tahoma" w:hAnsi="Tahoma" w:cs="Tahoma"/>
                <w:b/>
                <w:szCs w:val="20"/>
                <w:lang w:eastAsia="ar-SA"/>
              </w:rPr>
              <w:t>TERMS</w:t>
            </w:r>
            <w:r w:rsidR="009A6CCC" w:rsidRPr="00E6549D">
              <w:rPr>
                <w:rFonts w:ascii="Tahoma" w:hAnsi="Tahoma" w:cs="Tahoma"/>
                <w:b/>
                <w:szCs w:val="20"/>
                <w:lang w:eastAsia="ar-SA"/>
              </w:rPr>
              <w:t xml:space="preserve"> </w:t>
            </w:r>
            <w:r w:rsidR="009A6CCC" w:rsidRPr="00532D87">
              <w:rPr>
                <w:rFonts w:ascii="Tahoma" w:hAnsi="Tahoma" w:cs="Tahoma"/>
                <w:b/>
                <w:szCs w:val="20"/>
                <w:lang w:eastAsia="ar-SA"/>
              </w:rPr>
              <w:t>OF</w:t>
            </w:r>
            <w:r w:rsidR="009A6CCC" w:rsidRPr="00E6549D">
              <w:rPr>
                <w:rFonts w:ascii="Tahoma" w:hAnsi="Tahoma" w:cs="Tahoma"/>
                <w:b/>
                <w:szCs w:val="20"/>
                <w:lang w:eastAsia="ar-SA"/>
              </w:rPr>
              <w:t xml:space="preserve"> </w:t>
            </w:r>
            <w:r w:rsidR="009A6CCC" w:rsidRPr="00532D87">
              <w:rPr>
                <w:rFonts w:ascii="Tahoma" w:hAnsi="Tahoma" w:cs="Tahoma"/>
                <w:b/>
                <w:szCs w:val="20"/>
                <w:lang w:eastAsia="ar-SA"/>
              </w:rPr>
              <w:t>PAYMENT</w:t>
            </w:r>
          </w:p>
          <w:p w:rsidR="00575742" w:rsidRPr="00E6549D" w:rsidRDefault="00575742" w:rsidP="00013EDB">
            <w:pPr>
              <w:widowControl w:val="0"/>
              <w:suppressAutoHyphens/>
              <w:snapToGrid w:val="0"/>
              <w:rPr>
                <w:rFonts w:ascii="Tahoma" w:eastAsia="Times New Roman" w:hAnsi="Tahoma" w:cs="Tahoma"/>
                <w:sz w:val="20"/>
                <w:szCs w:val="20"/>
                <w:lang w:eastAsia="ar-SA"/>
              </w:rPr>
            </w:pPr>
          </w:p>
          <w:p w:rsidR="000247FE" w:rsidRDefault="000247FE" w:rsidP="000247FE">
            <w:pPr>
              <w:widowControl w:val="0"/>
              <w:suppressAutoHyphens/>
              <w:snapToGrid w:val="0"/>
              <w:rPr>
                <w:rFonts w:ascii="Tahoma" w:eastAsia="Times New Roman" w:hAnsi="Tahoma" w:cs="Tahoma"/>
                <w:lang w:eastAsia="ar-SA"/>
              </w:rPr>
            </w:pPr>
            <w:r w:rsidRPr="007A1453">
              <w:rPr>
                <w:rFonts w:ascii="Tahoma" w:eastAsia="Times New Roman" w:hAnsi="Tahoma" w:cs="Tahoma"/>
                <w:lang w:eastAsia="ar-SA"/>
              </w:rPr>
              <w:t>3.1.</w:t>
            </w:r>
            <w:r w:rsidRPr="007A1453">
              <w:rPr>
                <w:rFonts w:ascii="Tahoma" w:eastAsia="Times New Roman" w:hAnsi="Tahoma" w:cs="Tahoma"/>
                <w:lang w:eastAsia="ar-SA"/>
              </w:rPr>
              <w:tab/>
              <w:t xml:space="preserve">The cost of Goods is paid via bank transfer of funds </w:t>
            </w:r>
            <w:r>
              <w:rPr>
                <w:rFonts w:ascii="Tahoma" w:eastAsia="Times New Roman" w:hAnsi="Tahoma" w:cs="Tahoma"/>
                <w:lang w:eastAsia="ar-SA"/>
              </w:rPr>
              <w:t xml:space="preserve">according </w:t>
            </w:r>
            <w:r w:rsidRPr="007A1453">
              <w:rPr>
                <w:rFonts w:ascii="Tahoma" w:eastAsia="Times New Roman" w:hAnsi="Tahoma" w:cs="Tahoma"/>
                <w:lang w:eastAsia="ar-SA"/>
              </w:rPr>
              <w:t xml:space="preserve">to the bank details specified in </w:t>
            </w:r>
            <w:r>
              <w:rPr>
                <w:rFonts w:ascii="Tahoma" w:eastAsia="Times New Roman" w:hAnsi="Tahoma" w:cs="Tahoma"/>
                <w:lang w:eastAsia="ar-SA"/>
              </w:rPr>
              <w:t>Cl</w:t>
            </w:r>
            <w:r w:rsidRPr="007A1453">
              <w:rPr>
                <w:rFonts w:ascii="Tahoma" w:eastAsia="Times New Roman" w:hAnsi="Tahoma" w:cs="Tahoma"/>
                <w:lang w:eastAsia="ar-SA"/>
              </w:rPr>
              <w:t>. 12 of this Contract</w:t>
            </w:r>
            <w:r>
              <w:rPr>
                <w:rFonts w:ascii="Tahoma" w:eastAsia="Times New Roman" w:hAnsi="Tahoma" w:cs="Tahoma"/>
                <w:lang w:eastAsia="ar-SA"/>
              </w:rPr>
              <w:t>,</w:t>
            </w:r>
            <w:r w:rsidRPr="007A1453">
              <w:rPr>
                <w:rFonts w:ascii="Tahoma" w:eastAsia="Times New Roman" w:hAnsi="Tahoma" w:cs="Tahoma"/>
                <w:lang w:eastAsia="ar-SA"/>
              </w:rPr>
              <w:t xml:space="preserve"> within </w:t>
            </w:r>
            <w:r>
              <w:rPr>
                <w:rFonts w:ascii="Tahoma" w:eastAsia="Times New Roman" w:hAnsi="Tahoma" w:cs="Tahoma"/>
                <w:lang w:eastAsia="ar-SA"/>
              </w:rPr>
              <w:t>______</w:t>
            </w:r>
            <w:r w:rsidRPr="00E6549D">
              <w:rPr>
                <w:rFonts w:ascii="Tahoma" w:eastAsia="Times New Roman" w:hAnsi="Tahoma" w:cs="Tahoma"/>
                <w:lang w:eastAsia="ar-SA"/>
              </w:rPr>
              <w:t xml:space="preserve"> </w:t>
            </w:r>
            <w:r w:rsidRPr="007A1453">
              <w:rPr>
                <w:rFonts w:ascii="Tahoma" w:eastAsia="Times New Roman" w:hAnsi="Tahoma" w:cs="Tahoma"/>
                <w:lang w:eastAsia="ar-SA"/>
              </w:rPr>
              <w:t>days</w:t>
            </w:r>
            <w:r>
              <w:rPr>
                <w:rFonts w:ascii="Tahoma" w:eastAsia="Times New Roman" w:hAnsi="Tahoma" w:cs="Tahoma"/>
                <w:lang w:eastAsia="ar-SA"/>
              </w:rPr>
              <w:t xml:space="preserve"> (</w:t>
            </w:r>
            <w:r w:rsidRPr="00966B65">
              <w:rPr>
                <w:rFonts w:ascii="Tahoma" w:eastAsia="Times New Roman" w:hAnsi="Tahoma" w:cs="Tahoma"/>
                <w:i/>
                <w:lang w:eastAsia="ar-SA"/>
              </w:rPr>
              <w:t xml:space="preserve">as </w:t>
            </w:r>
            <w:r w:rsidRPr="00131F0F">
              <w:rPr>
                <w:rFonts w:ascii="Tahoma" w:eastAsia="Times New Roman" w:hAnsi="Tahoma" w:cs="Tahoma"/>
                <w:i/>
                <w:lang w:eastAsia="ar-SA"/>
              </w:rPr>
              <w:t>indicated by the Bidder)</w:t>
            </w:r>
            <w:r>
              <w:rPr>
                <w:rFonts w:ascii="Tahoma" w:eastAsia="Times New Roman" w:hAnsi="Tahoma" w:cs="Tahoma"/>
                <w:lang w:eastAsia="ar-SA"/>
              </w:rPr>
              <w:t xml:space="preserve"> </w:t>
            </w:r>
            <w:r w:rsidRPr="007A1453">
              <w:rPr>
                <w:rFonts w:ascii="Tahoma" w:eastAsia="Times New Roman" w:hAnsi="Tahoma" w:cs="Tahoma"/>
                <w:lang w:eastAsia="ar-SA"/>
              </w:rPr>
              <w:t xml:space="preserve">from the date of </w:t>
            </w:r>
            <w:r>
              <w:rPr>
                <w:rFonts w:ascii="Tahoma" w:eastAsia="Times New Roman" w:hAnsi="Tahoma" w:cs="Tahoma"/>
                <w:lang w:eastAsia="ar-SA"/>
              </w:rPr>
              <w:t xml:space="preserve">each single </w:t>
            </w:r>
            <w:r w:rsidRPr="007A1453">
              <w:rPr>
                <w:rFonts w:ascii="Tahoma" w:eastAsia="Times New Roman" w:hAnsi="Tahoma" w:cs="Tahoma"/>
                <w:lang w:eastAsia="ar-SA"/>
              </w:rPr>
              <w:t>delivery of Goods, the consignment note</w:t>
            </w:r>
            <w:r>
              <w:rPr>
                <w:rFonts w:ascii="Tahoma" w:eastAsia="Times New Roman" w:hAnsi="Tahoma" w:cs="Tahoma"/>
                <w:lang w:eastAsia="ar-SA"/>
              </w:rPr>
              <w:t xml:space="preserve"> </w:t>
            </w:r>
            <w:r w:rsidRPr="00555E15">
              <w:rPr>
                <w:rFonts w:ascii="Tahoma" w:eastAsia="Times New Roman" w:hAnsi="Tahoma" w:cs="Tahoma"/>
                <w:i/>
                <w:lang w:val="sr-Latn-BA" w:eastAsia="ar-SA"/>
              </w:rPr>
              <w:t>(</w:t>
            </w:r>
            <w:r>
              <w:rPr>
                <w:rFonts w:ascii="Tahoma" w:eastAsia="Times New Roman" w:hAnsi="Tahoma" w:cs="Tahoma"/>
                <w:i/>
                <w:lang w:val="sr-Latn-BA" w:eastAsia="ar-SA"/>
              </w:rPr>
              <w:t xml:space="preserve">applies in case when </w:t>
            </w:r>
            <w:r w:rsidRPr="008D6C7D">
              <w:rPr>
                <w:rFonts w:ascii="Tahoma" w:eastAsia="Times New Roman" w:hAnsi="Tahoma" w:cs="Tahoma"/>
                <w:i/>
                <w:lang w:val="sr-Latn-BA" w:eastAsia="ar-SA"/>
              </w:rPr>
              <w:t>Supplier</w:t>
            </w:r>
            <w:r>
              <w:rPr>
                <w:rFonts w:ascii="Tahoma" w:eastAsia="Times New Roman" w:hAnsi="Tahoma" w:cs="Tahoma"/>
                <w:i/>
                <w:lang w:val="sr-Latn-BA" w:eastAsia="ar-SA"/>
              </w:rPr>
              <w:t>'s registration place is outside Bosnia and Herzegovina)</w:t>
            </w:r>
            <w:r w:rsidRPr="007A1453">
              <w:rPr>
                <w:rFonts w:ascii="Tahoma" w:eastAsia="Times New Roman" w:hAnsi="Tahoma" w:cs="Tahoma"/>
                <w:lang w:eastAsia="ar-SA"/>
              </w:rPr>
              <w:t xml:space="preserve"> </w:t>
            </w:r>
            <w:r>
              <w:rPr>
                <w:rFonts w:ascii="Tahoma" w:eastAsia="Times New Roman" w:hAnsi="Tahoma" w:cs="Tahoma"/>
                <w:i/>
                <w:lang w:val="sr-Latn-BA" w:eastAsia="ar-SA"/>
              </w:rPr>
              <w:t>/</w:t>
            </w:r>
            <w:r w:rsidRPr="00F9473D">
              <w:rPr>
                <w:rFonts w:ascii="Tahoma" w:eastAsia="Times New Roman" w:hAnsi="Tahoma" w:cs="Tahoma"/>
                <w:lang w:val="sr-Latn-BA" w:eastAsia="ar-SA"/>
              </w:rPr>
              <w:t xml:space="preserve"> </w:t>
            </w:r>
            <w:r>
              <w:rPr>
                <w:rFonts w:ascii="Tahoma" w:eastAsia="Times New Roman" w:hAnsi="Tahoma" w:cs="Tahoma"/>
                <w:lang w:val="sr-Latn-BA" w:eastAsia="ar-SA"/>
              </w:rPr>
              <w:t>delivery note (</w:t>
            </w:r>
            <w:r w:rsidRPr="00A03416">
              <w:rPr>
                <w:rFonts w:ascii="Tahoma" w:eastAsia="Times New Roman" w:hAnsi="Tahoma" w:cs="Tahoma"/>
                <w:i/>
                <w:lang w:val="sr-Latn-BA" w:eastAsia="ar-SA"/>
              </w:rPr>
              <w:t xml:space="preserve">applies in case when </w:t>
            </w:r>
            <w:r w:rsidRPr="008D6C7D">
              <w:rPr>
                <w:rFonts w:ascii="Tahoma" w:eastAsia="Times New Roman" w:hAnsi="Tahoma" w:cs="Tahoma"/>
                <w:i/>
                <w:lang w:val="sr-Latn-BA" w:eastAsia="ar-SA"/>
              </w:rPr>
              <w:t>Supplier</w:t>
            </w:r>
            <w:r>
              <w:rPr>
                <w:rFonts w:ascii="Tahoma" w:eastAsia="Times New Roman" w:hAnsi="Tahoma" w:cs="Tahoma"/>
                <w:i/>
                <w:lang w:val="sr-Latn-BA" w:eastAsia="ar-SA"/>
              </w:rPr>
              <w:t xml:space="preserve">'s registration place is within Bosnia and Herzegovina) </w:t>
            </w:r>
            <w:r w:rsidRPr="007A1453">
              <w:rPr>
                <w:rFonts w:ascii="Tahoma" w:eastAsia="Times New Roman" w:hAnsi="Tahoma" w:cs="Tahoma"/>
                <w:lang w:eastAsia="ar-SA"/>
              </w:rPr>
              <w:t>signed by the Customer</w:t>
            </w:r>
            <w:r>
              <w:rPr>
                <w:rFonts w:ascii="Tahoma" w:eastAsia="Times New Roman" w:hAnsi="Tahoma" w:cs="Tahoma"/>
                <w:lang w:eastAsia="ar-SA"/>
              </w:rPr>
              <w:t>,</w:t>
            </w:r>
            <w:r w:rsidRPr="007A1453">
              <w:rPr>
                <w:rFonts w:ascii="Tahoma" w:eastAsia="Times New Roman" w:hAnsi="Tahoma" w:cs="Tahoma"/>
                <w:lang w:eastAsia="ar-SA"/>
              </w:rPr>
              <w:t xml:space="preserve"> and the documents specified in </w:t>
            </w:r>
            <w:r>
              <w:rPr>
                <w:rFonts w:ascii="Tahoma" w:eastAsia="Times New Roman" w:hAnsi="Tahoma" w:cs="Tahoma"/>
                <w:lang w:eastAsia="ar-SA"/>
              </w:rPr>
              <w:t>Cl. 4.3. of this Contract.</w:t>
            </w:r>
          </w:p>
          <w:p w:rsidR="006C7088" w:rsidRDefault="006C7088" w:rsidP="000247FE">
            <w:pPr>
              <w:widowControl w:val="0"/>
              <w:suppressAutoHyphens/>
              <w:snapToGrid w:val="0"/>
              <w:rPr>
                <w:rFonts w:ascii="Tahoma" w:eastAsia="Times New Roman" w:hAnsi="Tahoma" w:cs="Tahoma"/>
                <w:lang w:eastAsia="ar-SA"/>
              </w:rPr>
            </w:pPr>
          </w:p>
          <w:p w:rsidR="00CA5061" w:rsidRPr="00C56F08" w:rsidRDefault="00575742" w:rsidP="00CE33DE">
            <w:pPr>
              <w:suppressAutoHyphens/>
              <w:snapToGrid w:val="0"/>
              <w:rPr>
                <w:rFonts w:ascii="Tahoma" w:eastAsia="Times New Roman" w:hAnsi="Tahoma" w:cs="Tahoma"/>
                <w:lang w:val="sr-Latn-BA" w:eastAsia="ar-SA"/>
              </w:rPr>
            </w:pPr>
            <w:r w:rsidRPr="002F567E">
              <w:rPr>
                <w:rFonts w:ascii="Tahoma" w:eastAsia="Times New Roman" w:hAnsi="Tahoma" w:cs="Tahoma"/>
                <w:szCs w:val="20"/>
                <w:lang w:eastAsia="ar-SA"/>
              </w:rPr>
              <w:t>3</w:t>
            </w:r>
            <w:r w:rsidRPr="00C56F08">
              <w:rPr>
                <w:rFonts w:ascii="Tahoma" w:eastAsia="Times New Roman" w:hAnsi="Tahoma" w:cs="Tahoma"/>
                <w:lang w:eastAsia="ar-SA"/>
              </w:rPr>
              <w:t>.2.</w:t>
            </w:r>
            <w:r w:rsidRPr="00C56F08">
              <w:rPr>
                <w:rFonts w:ascii="Tahoma" w:eastAsia="Times New Roman" w:hAnsi="Tahoma" w:cs="Tahoma"/>
                <w:lang w:eastAsia="ar-SA"/>
              </w:rPr>
              <w:tab/>
            </w:r>
            <w:r w:rsidR="00C56F08" w:rsidRPr="00C56F08">
              <w:rPr>
                <w:rFonts w:ascii="Tahoma" w:eastAsia="Times New Roman" w:hAnsi="Tahoma" w:cs="Tahoma"/>
                <w:lang w:val="sr-Latn-BA" w:eastAsia="ar-SA"/>
              </w:rPr>
              <w:t xml:space="preserve">When settling accounts under this Contract, all bank expenses and the fees of bank of the Supplier are paid by the Supplier, the expenses and the fees of bank of the Customer and correspondent </w:t>
            </w:r>
            <w:r w:rsidR="00CE33DE">
              <w:rPr>
                <w:rFonts w:ascii="Tahoma" w:eastAsia="Times New Roman" w:hAnsi="Tahoma" w:cs="Tahoma"/>
                <w:lang w:val="sr-Latn-BA" w:eastAsia="ar-SA"/>
              </w:rPr>
              <w:t>banks are paid by the Customer.</w:t>
            </w:r>
          </w:p>
          <w:p w:rsidR="0047740E" w:rsidRPr="00C56F08" w:rsidRDefault="00575742" w:rsidP="00C56F08">
            <w:pPr>
              <w:suppressAutoHyphens/>
              <w:snapToGrid w:val="0"/>
              <w:rPr>
                <w:rFonts w:ascii="Tahoma" w:eastAsia="Times New Roman" w:hAnsi="Tahoma" w:cs="Tahoma"/>
                <w:lang w:val="sr-Latn-BA" w:eastAsia="ar-SA"/>
              </w:rPr>
            </w:pPr>
            <w:r w:rsidRPr="00C56F08">
              <w:rPr>
                <w:rFonts w:ascii="Tahoma" w:eastAsia="Times New Roman" w:hAnsi="Tahoma" w:cs="Tahoma"/>
                <w:lang w:eastAsia="ar-SA"/>
              </w:rPr>
              <w:t>3.3.</w:t>
            </w:r>
            <w:r w:rsidRPr="00C56F08">
              <w:rPr>
                <w:rFonts w:ascii="Tahoma" w:eastAsia="Times New Roman" w:hAnsi="Tahoma" w:cs="Tahoma"/>
                <w:lang w:eastAsia="ar-SA"/>
              </w:rPr>
              <w:tab/>
            </w:r>
            <w:r w:rsidR="00C56F08" w:rsidRPr="00C56F08">
              <w:rPr>
                <w:rFonts w:ascii="Tahoma" w:eastAsia="Times New Roman" w:hAnsi="Tahoma" w:cs="Tahoma"/>
                <w:lang w:val="sr-Latn-BA" w:eastAsia="ar-SA"/>
              </w:rPr>
              <w:t>Date of payment is deemed to be the date of funds write-off from the set</w:t>
            </w:r>
            <w:r w:rsidR="004A78B1">
              <w:rPr>
                <w:rFonts w:ascii="Tahoma" w:eastAsia="Times New Roman" w:hAnsi="Tahoma" w:cs="Tahoma"/>
                <w:lang w:val="sr-Latn-BA" w:eastAsia="ar-SA"/>
              </w:rPr>
              <w:t xml:space="preserve">tlement account of the Customer to the </w:t>
            </w:r>
            <w:r w:rsidR="004A78B1" w:rsidRPr="004A78B1">
              <w:rPr>
                <w:rFonts w:ascii="Tahoma" w:eastAsia="Times New Roman" w:hAnsi="Tahoma" w:cs="Tahoma"/>
                <w:lang w:val="sr-Latn-BA" w:eastAsia="ar-SA"/>
              </w:rPr>
              <w:t>account</w:t>
            </w:r>
            <w:r w:rsidR="004A78B1">
              <w:rPr>
                <w:rFonts w:ascii="Tahoma" w:eastAsia="Times New Roman" w:hAnsi="Tahoma" w:cs="Tahoma"/>
                <w:lang w:val="sr-Latn-BA" w:eastAsia="ar-SA"/>
              </w:rPr>
              <w:t xml:space="preserve"> of the </w:t>
            </w:r>
            <w:r w:rsidR="004A78B1" w:rsidRPr="004A78B1">
              <w:rPr>
                <w:rFonts w:ascii="Tahoma" w:eastAsia="Times New Roman" w:hAnsi="Tahoma" w:cs="Tahoma"/>
                <w:lang w:val="sr-Latn-BA" w:eastAsia="ar-SA"/>
              </w:rPr>
              <w:t>Supplier</w:t>
            </w:r>
            <w:r w:rsidR="004A78B1">
              <w:rPr>
                <w:rFonts w:ascii="Tahoma" w:eastAsia="Times New Roman" w:hAnsi="Tahoma" w:cs="Tahoma"/>
                <w:lang w:val="sr-Latn-BA" w:eastAsia="ar-SA"/>
              </w:rPr>
              <w:t>.</w:t>
            </w:r>
          </w:p>
          <w:p w:rsidR="00575742" w:rsidRDefault="00714BF0" w:rsidP="00013EDB">
            <w:pPr>
              <w:widowControl w:val="0"/>
              <w:suppressAutoHyphens/>
              <w:snapToGrid w:val="0"/>
              <w:rPr>
                <w:rFonts w:ascii="Tahoma" w:hAnsi="Tahoma" w:cs="Tahoma"/>
                <w:color w:val="000000" w:themeColor="text1"/>
                <w:lang w:val="sr-Latn-BA" w:eastAsia="ar-SA"/>
              </w:rPr>
            </w:pPr>
            <w:r w:rsidRPr="009B3405">
              <w:rPr>
                <w:rFonts w:ascii="Tahoma" w:hAnsi="Tahoma" w:cs="Tahoma"/>
                <w:color w:val="000000" w:themeColor="text1"/>
                <w:lang w:val="sr-Cyrl-RS" w:eastAsia="ar-SA"/>
              </w:rPr>
              <w:t xml:space="preserve">3.4. </w:t>
            </w:r>
            <w:r w:rsidR="009B3405">
              <w:rPr>
                <w:rFonts w:ascii="Tahoma" w:hAnsi="Tahoma" w:cs="Tahoma"/>
                <w:color w:val="000000" w:themeColor="text1"/>
                <w:lang w:eastAsia="ar-SA"/>
              </w:rPr>
              <w:t xml:space="preserve"> </w:t>
            </w:r>
            <w:r w:rsidR="006C39A4">
              <w:rPr>
                <w:rFonts w:ascii="Tahoma" w:hAnsi="Tahoma" w:cs="Tahoma"/>
                <w:color w:val="000000" w:themeColor="text1"/>
                <w:lang w:eastAsia="ar-SA"/>
              </w:rPr>
              <w:t>Customer</w:t>
            </w:r>
            <w:r w:rsidR="009B3405" w:rsidRPr="009B3405">
              <w:rPr>
                <w:rFonts w:ascii="Tahoma" w:hAnsi="Tahoma" w:cs="Tahoma"/>
                <w:color w:val="000000" w:themeColor="text1"/>
                <w:lang w:val="sr-Latn-BA" w:eastAsia="ar-SA"/>
              </w:rPr>
              <w:t xml:space="preserve"> </w:t>
            </w:r>
            <w:r w:rsidR="009B3405">
              <w:rPr>
                <w:rFonts w:ascii="Tahoma" w:hAnsi="Tahoma" w:cs="Tahoma"/>
                <w:color w:val="000000" w:themeColor="text1"/>
                <w:lang w:val="sr-Latn-BA" w:eastAsia="ar-SA"/>
              </w:rPr>
              <w:t>shall have</w:t>
            </w:r>
            <w:r w:rsidR="009B3405" w:rsidRPr="009B3405">
              <w:rPr>
                <w:rFonts w:ascii="Tahoma" w:hAnsi="Tahoma" w:cs="Tahoma"/>
                <w:color w:val="000000" w:themeColor="text1"/>
                <w:lang w:val="sr-Latn-BA" w:eastAsia="ar-SA"/>
              </w:rPr>
              <w:t xml:space="preserve"> the right to collect </w:t>
            </w:r>
            <w:r w:rsidR="005B1684">
              <w:rPr>
                <w:rFonts w:ascii="Tahoma" w:hAnsi="Tahoma" w:cs="Tahoma"/>
                <w:color w:val="000000" w:themeColor="text1"/>
                <w:lang w:val="sr-Latn-BA" w:eastAsia="ar-SA"/>
              </w:rPr>
              <w:t xml:space="preserve">forfeit </w:t>
            </w:r>
            <w:r w:rsidR="009B3405" w:rsidRPr="009B3405">
              <w:rPr>
                <w:rFonts w:ascii="Tahoma" w:hAnsi="Tahoma" w:cs="Tahoma"/>
                <w:color w:val="000000" w:themeColor="text1"/>
                <w:lang w:val="sr-Latn-BA" w:eastAsia="ar-SA"/>
              </w:rPr>
              <w:t xml:space="preserve">, to compensate </w:t>
            </w:r>
            <w:r w:rsidR="006C39A4">
              <w:rPr>
                <w:rFonts w:ascii="Tahoma" w:hAnsi="Tahoma" w:cs="Tahoma"/>
                <w:color w:val="000000" w:themeColor="text1"/>
                <w:lang w:val="sr-Latn-BA" w:eastAsia="ar-SA"/>
              </w:rPr>
              <w:t>Customer</w:t>
            </w:r>
            <w:r w:rsidR="009B3405" w:rsidRPr="009B3405">
              <w:rPr>
                <w:rFonts w:ascii="Tahoma" w:hAnsi="Tahoma" w:cs="Tahoma"/>
                <w:color w:val="000000" w:themeColor="text1"/>
                <w:lang w:val="sr-Latn-BA" w:eastAsia="ar-SA"/>
              </w:rPr>
              <w:t xml:space="preserve">'s losses and other </w:t>
            </w:r>
            <w:r w:rsidR="009B3405">
              <w:rPr>
                <w:rFonts w:ascii="Tahoma" w:hAnsi="Tahoma" w:cs="Tahoma"/>
                <w:color w:val="000000" w:themeColor="text1"/>
                <w:lang w:val="sr-Latn-BA" w:eastAsia="ar-SA"/>
              </w:rPr>
              <w:t>amounts due to</w:t>
            </w:r>
            <w:r w:rsidR="009B3405" w:rsidRPr="009B3405">
              <w:rPr>
                <w:rFonts w:ascii="Tahoma" w:hAnsi="Tahoma" w:cs="Tahoma"/>
                <w:color w:val="000000" w:themeColor="text1"/>
                <w:lang w:val="sr-Latn-BA" w:eastAsia="ar-SA"/>
              </w:rPr>
              <w:t xml:space="preserve"> the Buyer from </w:t>
            </w:r>
            <w:r w:rsidR="009B3405">
              <w:rPr>
                <w:rFonts w:ascii="Tahoma" w:hAnsi="Tahoma" w:cs="Tahoma"/>
                <w:color w:val="000000" w:themeColor="text1"/>
                <w:lang w:val="sr-Latn-BA" w:eastAsia="ar-SA"/>
              </w:rPr>
              <w:t>the amounts payable</w:t>
            </w:r>
            <w:r w:rsidR="009B3405" w:rsidRPr="009B3405">
              <w:rPr>
                <w:rFonts w:ascii="Tahoma" w:hAnsi="Tahoma" w:cs="Tahoma"/>
                <w:color w:val="000000" w:themeColor="text1"/>
                <w:lang w:val="sr-Latn-BA" w:eastAsia="ar-SA"/>
              </w:rPr>
              <w:t xml:space="preserve"> to the S</w:t>
            </w:r>
            <w:r w:rsidR="009B3405">
              <w:rPr>
                <w:rFonts w:ascii="Tahoma" w:hAnsi="Tahoma" w:cs="Tahoma"/>
                <w:color w:val="000000" w:themeColor="text1"/>
                <w:lang w:val="sr-Latn-BA" w:eastAsia="ar-SA"/>
              </w:rPr>
              <w:t>upplier</w:t>
            </w:r>
            <w:r w:rsidR="009B3405" w:rsidRPr="009B3405">
              <w:rPr>
                <w:rFonts w:ascii="Tahoma" w:hAnsi="Tahoma" w:cs="Tahoma"/>
                <w:color w:val="000000" w:themeColor="text1"/>
                <w:lang w:val="sr-Latn-BA" w:eastAsia="ar-SA"/>
              </w:rPr>
              <w:t xml:space="preserve"> when making such payment</w:t>
            </w:r>
            <w:r w:rsidR="009B3405">
              <w:rPr>
                <w:rFonts w:ascii="Tahoma" w:hAnsi="Tahoma" w:cs="Tahoma"/>
                <w:color w:val="000000" w:themeColor="text1"/>
                <w:lang w:val="sr-Latn-BA" w:eastAsia="ar-SA"/>
              </w:rPr>
              <w:t>s</w:t>
            </w:r>
            <w:r w:rsidR="009B3405" w:rsidRPr="009B3405">
              <w:rPr>
                <w:rFonts w:ascii="Tahoma" w:hAnsi="Tahoma" w:cs="Tahoma"/>
                <w:color w:val="000000" w:themeColor="text1"/>
                <w:lang w:val="sr-Latn-BA" w:eastAsia="ar-SA"/>
              </w:rPr>
              <w:t xml:space="preserve"> </w:t>
            </w:r>
            <w:r w:rsidR="009B3405">
              <w:rPr>
                <w:rFonts w:ascii="Tahoma" w:hAnsi="Tahoma" w:cs="Tahoma"/>
                <w:color w:val="000000" w:themeColor="text1"/>
                <w:lang w:val="sr-Latn-BA" w:eastAsia="ar-SA"/>
              </w:rPr>
              <w:t>here</w:t>
            </w:r>
            <w:r w:rsidR="009B3405" w:rsidRPr="009B3405">
              <w:rPr>
                <w:rFonts w:ascii="Tahoma" w:hAnsi="Tahoma" w:cs="Tahoma"/>
                <w:color w:val="000000" w:themeColor="text1"/>
                <w:lang w:val="sr-Latn-BA" w:eastAsia="ar-SA"/>
              </w:rPr>
              <w:t>under.</w:t>
            </w:r>
          </w:p>
          <w:p w:rsidR="000247FE" w:rsidRDefault="000247FE" w:rsidP="00013EDB">
            <w:pPr>
              <w:widowControl w:val="0"/>
              <w:suppressAutoHyphens/>
              <w:snapToGrid w:val="0"/>
              <w:rPr>
                <w:rFonts w:ascii="Tahoma" w:eastAsia="Times New Roman" w:hAnsi="Tahoma" w:cs="Tahoma"/>
                <w:sz w:val="20"/>
                <w:szCs w:val="20"/>
                <w:lang w:val="sr-Latn-BA" w:eastAsia="ar-SA"/>
              </w:rPr>
            </w:pPr>
          </w:p>
          <w:p w:rsidR="00E41B45" w:rsidRPr="00C56F08" w:rsidRDefault="00E41B45" w:rsidP="00013EDB">
            <w:pPr>
              <w:widowControl w:val="0"/>
              <w:suppressAutoHyphens/>
              <w:snapToGrid w:val="0"/>
              <w:rPr>
                <w:rFonts w:ascii="Tahoma" w:eastAsia="Times New Roman" w:hAnsi="Tahoma" w:cs="Tahoma"/>
                <w:sz w:val="20"/>
                <w:szCs w:val="20"/>
                <w:lang w:val="sr-Latn-BA" w:eastAsia="ar-SA"/>
              </w:rPr>
            </w:pPr>
          </w:p>
          <w:p w:rsidR="00575742" w:rsidRPr="0040658F" w:rsidRDefault="00575742" w:rsidP="00013EDB">
            <w:pPr>
              <w:widowControl w:val="0"/>
              <w:suppressAutoHyphens/>
              <w:snapToGrid w:val="0"/>
              <w:rPr>
                <w:rFonts w:ascii="Tahoma" w:eastAsia="Times New Roman" w:hAnsi="Tahoma" w:cs="Tahoma"/>
                <w:b/>
                <w:szCs w:val="20"/>
                <w:lang w:eastAsia="ar-SA"/>
              </w:rPr>
            </w:pPr>
            <w:r w:rsidRPr="0040658F">
              <w:rPr>
                <w:rFonts w:ascii="Tahoma" w:eastAsia="Times New Roman" w:hAnsi="Tahoma" w:cs="Tahoma"/>
                <w:b/>
                <w:szCs w:val="20"/>
                <w:lang w:eastAsia="ar-SA"/>
              </w:rPr>
              <w:t xml:space="preserve">4. </w:t>
            </w:r>
            <w:r w:rsidR="001E0959" w:rsidRPr="0040658F">
              <w:rPr>
                <w:rFonts w:ascii="Tahoma" w:eastAsia="Times New Roman" w:hAnsi="Tahoma" w:cs="Tahoma"/>
                <w:b/>
                <w:szCs w:val="20"/>
                <w:lang w:eastAsia="ar-SA"/>
              </w:rPr>
              <w:t>TERMS AND CONDITIONS OF DELIVERY</w:t>
            </w:r>
          </w:p>
          <w:p w:rsidR="00575742" w:rsidRPr="00465936" w:rsidRDefault="00575742" w:rsidP="00013EDB">
            <w:pPr>
              <w:widowControl w:val="0"/>
              <w:suppressAutoHyphens/>
              <w:snapToGrid w:val="0"/>
              <w:rPr>
                <w:rFonts w:ascii="Tahoma" w:eastAsia="Times New Roman" w:hAnsi="Tahoma" w:cs="Tahoma"/>
                <w:sz w:val="20"/>
                <w:szCs w:val="20"/>
                <w:lang w:eastAsia="ar-SA"/>
              </w:rPr>
            </w:pPr>
          </w:p>
          <w:p w:rsidR="00E41B45" w:rsidRDefault="000247FE" w:rsidP="000247FE">
            <w:pPr>
              <w:suppressAutoHyphens/>
              <w:snapToGrid w:val="0"/>
              <w:spacing w:line="276" w:lineRule="auto"/>
              <w:ind w:right="0"/>
              <w:rPr>
                <w:rFonts w:ascii="Tahoma" w:eastAsia="Times New Roman" w:hAnsi="Tahoma" w:cs="Tahoma"/>
                <w:lang w:eastAsia="ar-SA"/>
              </w:rPr>
            </w:pPr>
            <w:r w:rsidRPr="000B611D">
              <w:rPr>
                <w:rFonts w:ascii="Tahoma" w:eastAsia="Times New Roman" w:hAnsi="Tahoma" w:cs="Tahoma"/>
                <w:lang w:val="sr-Latn-BA" w:eastAsia="ar-SA"/>
              </w:rPr>
              <w:t>4.1.</w:t>
            </w:r>
            <w:r w:rsidRPr="000B611D">
              <w:rPr>
                <w:rFonts w:ascii="Tahoma" w:eastAsia="Times New Roman" w:hAnsi="Tahoma" w:cs="Tahoma"/>
                <w:lang w:val="sr-Latn-BA" w:eastAsia="ar-SA"/>
              </w:rPr>
              <w:tab/>
            </w:r>
            <w:r w:rsidR="00B955BD" w:rsidRPr="00B955BD">
              <w:rPr>
                <w:rFonts w:ascii="Tahoma" w:eastAsia="Times New Roman" w:hAnsi="Tahoma" w:cs="Tahoma"/>
                <w:lang w:eastAsia="ar-SA"/>
              </w:rPr>
              <w:t xml:space="preserve">Deadline of delivery of Goods is _______ days </w:t>
            </w:r>
            <w:r w:rsidR="00E00E33">
              <w:rPr>
                <w:rFonts w:ascii="Tahoma" w:eastAsia="Times New Roman" w:hAnsi="Tahoma" w:cs="Tahoma"/>
                <w:lang w:eastAsia="ar-SA"/>
              </w:rPr>
              <w:t>from the date</w:t>
            </w:r>
            <w:r w:rsidR="00E41B45" w:rsidRPr="00E41B45">
              <w:rPr>
                <w:rFonts w:ascii="Tahoma" w:eastAsia="Times New Roman" w:hAnsi="Tahoma" w:cs="Tahoma"/>
                <w:lang w:eastAsia="ar-SA"/>
              </w:rPr>
              <w:t xml:space="preserve"> of the Customer's request, which determines the quantity of the Goods with an indication of deviation.</w:t>
            </w:r>
          </w:p>
          <w:p w:rsidR="000247FE" w:rsidRPr="000247FE" w:rsidRDefault="000247FE" w:rsidP="000247FE">
            <w:pPr>
              <w:suppressAutoHyphens/>
              <w:snapToGrid w:val="0"/>
              <w:spacing w:line="276" w:lineRule="auto"/>
              <w:ind w:right="0"/>
              <w:rPr>
                <w:rFonts w:ascii="Tahoma" w:eastAsia="Times New Roman" w:hAnsi="Tahoma" w:cs="Tahoma"/>
                <w:lang w:val="sr-Latn-BA" w:eastAsia="ar-SA"/>
              </w:rPr>
            </w:pPr>
            <w:r w:rsidRPr="000247FE">
              <w:rPr>
                <w:rFonts w:ascii="Tahoma" w:eastAsia="Times New Roman" w:hAnsi="Tahoma" w:cs="Tahoma"/>
                <w:lang w:val="sr-Latn-BA" w:eastAsia="ar-SA"/>
              </w:rPr>
              <w:t>4.2.</w:t>
            </w:r>
            <w:r w:rsidRPr="000247FE">
              <w:rPr>
                <w:rFonts w:ascii="Tahoma" w:eastAsia="Times New Roman" w:hAnsi="Tahoma" w:cs="Tahoma"/>
                <w:lang w:val="sr-Latn-BA" w:eastAsia="ar-SA"/>
              </w:rPr>
              <w:tab/>
              <w:t xml:space="preserve">Goods delivery date shall be deemed the date of signature and sealing otf the </w:t>
            </w:r>
            <w:r w:rsidRPr="000247FE">
              <w:rPr>
                <w:rFonts w:ascii="Tahoma" w:eastAsia="Times New Roman" w:hAnsi="Tahoma" w:cs="Tahoma"/>
                <w:i/>
                <w:lang w:val="sr-Latn-BA" w:eastAsia="ar-SA"/>
              </w:rPr>
              <w:t xml:space="preserve">delivery note (applies in case when Supplier's registration place is within Bosnia and Herzegovina) / consigment note (applies in case when Supplier's registration place is outside Bosnia and Herzegovina) </w:t>
            </w:r>
            <w:r w:rsidRPr="000247FE">
              <w:rPr>
                <w:rFonts w:ascii="Tahoma" w:eastAsia="Times New Roman" w:hAnsi="Tahoma" w:cs="Tahoma"/>
                <w:lang w:val="sr-Latn-BA" w:eastAsia="ar-SA"/>
              </w:rPr>
              <w:t>by authorized Customer's representative.</w:t>
            </w:r>
          </w:p>
          <w:p w:rsidR="000247FE" w:rsidRPr="000247FE" w:rsidRDefault="000247FE" w:rsidP="000247FE">
            <w:pPr>
              <w:tabs>
                <w:tab w:val="left" w:pos="709"/>
              </w:tabs>
              <w:spacing w:line="276" w:lineRule="auto"/>
              <w:ind w:right="-279"/>
              <w:rPr>
                <w:rFonts w:ascii="Tahoma" w:eastAsia="Calibri" w:hAnsi="Tahoma" w:cs="Tahoma"/>
                <w:lang w:val="sr-Latn-BA"/>
              </w:rPr>
            </w:pPr>
            <w:r w:rsidRPr="000247FE">
              <w:rPr>
                <w:rFonts w:ascii="Tahoma" w:eastAsia="Times New Roman" w:hAnsi="Tahoma" w:cs="Tahoma"/>
                <w:szCs w:val="20"/>
                <w:lang w:eastAsia="ar-SA"/>
              </w:rPr>
              <w:lastRenderedPageBreak/>
              <w:t>4.3.</w:t>
            </w:r>
            <w:r w:rsidRPr="000247FE">
              <w:rPr>
                <w:rFonts w:ascii="Tahoma" w:eastAsia="Times New Roman" w:hAnsi="Tahoma" w:cs="Tahoma"/>
                <w:sz w:val="20"/>
                <w:szCs w:val="20"/>
                <w:lang w:eastAsia="ar-SA"/>
              </w:rPr>
              <w:tab/>
            </w:r>
            <w:r w:rsidRPr="000247FE">
              <w:rPr>
                <w:rFonts w:ascii="Tahoma" w:eastAsia="Calibri" w:hAnsi="Tahoma" w:cs="Tahoma"/>
                <w:lang w:val="sr-Latn-BA"/>
              </w:rPr>
              <w:t>The Supplier provides the following documents to the Customer along with the delivered Goods:</w:t>
            </w:r>
          </w:p>
          <w:p w:rsidR="000247FE" w:rsidRPr="000247FE" w:rsidRDefault="000247FE" w:rsidP="000247FE">
            <w:pPr>
              <w:suppressAutoHyphens/>
              <w:snapToGrid w:val="0"/>
              <w:ind w:right="0"/>
              <w:rPr>
                <w:rFonts w:ascii="Tahoma" w:eastAsia="Times New Roman" w:hAnsi="Tahoma" w:cs="Tahoma"/>
                <w:lang w:val="sr-Latn-BA" w:eastAsia="ar-SA"/>
              </w:rPr>
            </w:pPr>
            <w:r w:rsidRPr="000247FE">
              <w:rPr>
                <w:rFonts w:ascii="Tahoma" w:eastAsia="Times New Roman" w:hAnsi="Tahoma" w:cs="Tahoma"/>
                <w:lang w:val="sr-Latn-BA" w:eastAsia="ar-SA"/>
              </w:rPr>
              <w:t>a) The invoice</w:t>
            </w:r>
            <w:r>
              <w:rPr>
                <w:rFonts w:ascii="Tahoma" w:eastAsia="Times New Roman" w:hAnsi="Tahoma" w:cs="Tahoma"/>
                <w:lang w:val="sr-Latn-BA" w:eastAsia="ar-SA"/>
              </w:rPr>
              <w:t xml:space="preserve"> - </w:t>
            </w:r>
            <w:r w:rsidRPr="00DE16C9">
              <w:rPr>
                <w:rFonts w:ascii="Tahoma" w:eastAsia="Times New Roman" w:hAnsi="Tahoma" w:cs="Tahoma"/>
                <w:lang w:val="sr-Latn-BA" w:eastAsia="ar-SA"/>
              </w:rPr>
              <w:t>the number of originals is made out depending on the number of customs check-points;</w:t>
            </w:r>
          </w:p>
          <w:p w:rsidR="000247FE" w:rsidRPr="000247FE" w:rsidRDefault="000247FE" w:rsidP="000247FE">
            <w:pPr>
              <w:suppressAutoHyphens/>
              <w:snapToGrid w:val="0"/>
              <w:spacing w:line="276" w:lineRule="auto"/>
              <w:ind w:right="0"/>
              <w:rPr>
                <w:rFonts w:ascii="Tahoma" w:eastAsia="Times New Roman" w:hAnsi="Tahoma" w:cs="Tahoma"/>
                <w:lang w:val="sr-Latn-BA" w:eastAsia="ar-SA"/>
              </w:rPr>
            </w:pPr>
            <w:r w:rsidRPr="000247FE">
              <w:rPr>
                <w:rFonts w:ascii="Tahoma" w:eastAsia="Times New Roman" w:hAnsi="Tahoma" w:cs="Tahoma"/>
                <w:lang w:val="sr-Latn-BA" w:eastAsia="ar-SA"/>
              </w:rPr>
              <w:t xml:space="preserve">b) </w:t>
            </w:r>
            <w:r w:rsidRPr="000247FE">
              <w:rPr>
                <w:rFonts w:ascii="Tahoma" w:eastAsia="Times New Roman" w:hAnsi="Tahoma" w:cs="Tahoma"/>
                <w:i/>
                <w:lang w:val="sr-Latn-BA" w:eastAsia="ar-SA"/>
              </w:rPr>
              <w:t xml:space="preserve">Delivery note </w:t>
            </w:r>
            <w:r w:rsidRPr="000247FE">
              <w:rPr>
                <w:rFonts w:ascii="Tahoma" w:eastAsia="Times New Roman" w:hAnsi="Tahoma" w:cs="Tahoma"/>
                <w:lang w:val="sr-Latn-BA" w:eastAsia="ar-SA"/>
              </w:rPr>
              <w:t>(</w:t>
            </w:r>
            <w:r w:rsidRPr="000247FE">
              <w:rPr>
                <w:rFonts w:ascii="Tahoma" w:eastAsia="Times New Roman" w:hAnsi="Tahoma" w:cs="Tahoma"/>
                <w:i/>
                <w:lang w:val="sr-Latn-BA" w:eastAsia="ar-SA"/>
              </w:rPr>
              <w:t>applies in case when Supplier's registration place is within Bosnia and Herzegovina) / Consigment note – number of originals depending on the number of customs checkpoints (applies in case when S</w:t>
            </w:r>
            <w:r w:rsidRPr="000247FE">
              <w:t xml:space="preserve"> </w:t>
            </w:r>
            <w:r w:rsidRPr="000247FE">
              <w:rPr>
                <w:rFonts w:ascii="Tahoma" w:eastAsia="Times New Roman" w:hAnsi="Tahoma" w:cs="Tahoma"/>
                <w:i/>
                <w:lang w:val="sr-Latn-BA" w:eastAsia="ar-SA"/>
              </w:rPr>
              <w:t>Supplier's registration place is outside Bosnia and Herzegovina)</w:t>
            </w:r>
            <w:r w:rsidRPr="000247FE">
              <w:rPr>
                <w:rFonts w:ascii="Tahoma" w:eastAsia="Times New Roman" w:hAnsi="Tahoma" w:cs="Tahoma"/>
                <w:lang w:val="sr-Latn-BA" w:eastAsia="ar-SA"/>
              </w:rPr>
              <w:t xml:space="preserve"> </w:t>
            </w:r>
          </w:p>
          <w:p w:rsidR="000247FE" w:rsidRPr="000247FE" w:rsidRDefault="000247FE" w:rsidP="000247FE">
            <w:pPr>
              <w:suppressAutoHyphens/>
              <w:snapToGrid w:val="0"/>
              <w:ind w:right="0"/>
              <w:rPr>
                <w:rFonts w:ascii="Tahoma" w:eastAsia="Times New Roman" w:hAnsi="Tahoma" w:cs="Tahoma"/>
                <w:lang w:val="sr-Latn-BA" w:eastAsia="ar-SA"/>
              </w:rPr>
            </w:pPr>
            <w:r w:rsidRPr="000247FE">
              <w:rPr>
                <w:rFonts w:ascii="Tahoma" w:eastAsia="Times New Roman" w:hAnsi="Tahoma" w:cs="Tahoma"/>
                <w:lang w:val="sr-Latn-BA" w:eastAsia="ar-SA"/>
              </w:rPr>
              <w:t>c) Certificate of quality of Goods;</w:t>
            </w:r>
          </w:p>
          <w:p w:rsidR="000247FE" w:rsidRPr="000247FE" w:rsidRDefault="000247FE" w:rsidP="000247FE">
            <w:pPr>
              <w:suppressAutoHyphens/>
              <w:snapToGrid w:val="0"/>
              <w:ind w:right="0"/>
              <w:rPr>
                <w:rFonts w:ascii="Tahoma" w:eastAsia="Times New Roman" w:hAnsi="Tahoma" w:cs="Tahoma"/>
                <w:lang w:val="sr-Latn-BA" w:eastAsia="ar-SA"/>
              </w:rPr>
            </w:pPr>
            <w:r w:rsidRPr="000247FE">
              <w:rPr>
                <w:rFonts w:ascii="Tahoma" w:eastAsia="Times New Roman" w:hAnsi="Tahoma" w:cs="Tahoma"/>
                <w:lang w:val="sr-Latn-BA" w:eastAsia="ar-SA"/>
              </w:rPr>
              <w:t>d) The packing list with the indication of contents of each place or the delivered consignment, gross and net weights;</w:t>
            </w:r>
          </w:p>
          <w:p w:rsidR="000247FE" w:rsidRPr="000247FE" w:rsidRDefault="000247FE" w:rsidP="000247FE">
            <w:pPr>
              <w:suppressAutoHyphens/>
              <w:snapToGrid w:val="0"/>
              <w:ind w:right="0"/>
              <w:rPr>
                <w:rFonts w:ascii="Tahoma" w:eastAsia="Times New Roman" w:hAnsi="Tahoma" w:cs="Tahoma"/>
                <w:lang w:val="sr-Latn-BA" w:eastAsia="ar-SA"/>
              </w:rPr>
            </w:pPr>
            <w:r w:rsidRPr="000247FE">
              <w:rPr>
                <w:rFonts w:ascii="Tahoma" w:eastAsia="Times New Roman" w:hAnsi="Tahoma" w:cs="Tahoma"/>
                <w:lang w:val="sr-Latn-BA" w:eastAsia="ar-SA"/>
              </w:rPr>
              <w:t>e) Certificate of origin;</w:t>
            </w:r>
          </w:p>
          <w:p w:rsidR="00766190" w:rsidRPr="00E41B45" w:rsidRDefault="000247FE" w:rsidP="00E41B45">
            <w:pPr>
              <w:suppressAutoHyphens/>
              <w:snapToGrid w:val="0"/>
              <w:ind w:right="0"/>
              <w:rPr>
                <w:rFonts w:ascii="Tahoma" w:eastAsia="Times New Roman" w:hAnsi="Tahoma" w:cs="Tahoma"/>
                <w:lang w:val="sr-Latn-BA" w:eastAsia="ar-SA"/>
              </w:rPr>
            </w:pPr>
            <w:r w:rsidRPr="000247FE">
              <w:rPr>
                <w:rFonts w:ascii="Tahoma" w:eastAsia="Times New Roman" w:hAnsi="Tahoma" w:cs="Tahoma"/>
                <w:lang w:val="sr-Latn-BA" w:eastAsia="ar-SA"/>
              </w:rPr>
              <w:t xml:space="preserve">f) A technical documentation set for each unit of Goods </w:t>
            </w:r>
            <w:r>
              <w:rPr>
                <w:rFonts w:ascii="Tahoma" w:eastAsia="Times New Roman" w:hAnsi="Tahoma" w:cs="Tahoma"/>
                <w:lang w:val="sr-Latn-BA" w:eastAsia="ar-SA"/>
              </w:rPr>
              <w:t>according to the Appendix No. 1.</w:t>
            </w:r>
          </w:p>
          <w:p w:rsidR="00CA5061" w:rsidRPr="000F28B7" w:rsidRDefault="00575742" w:rsidP="000F28B7">
            <w:pPr>
              <w:suppressAutoHyphens/>
              <w:snapToGrid w:val="0"/>
              <w:rPr>
                <w:rFonts w:ascii="Tahoma" w:eastAsia="Calibri" w:hAnsi="Tahoma" w:cs="Tahoma"/>
              </w:rPr>
            </w:pPr>
            <w:r w:rsidRPr="008C75FC">
              <w:rPr>
                <w:rFonts w:ascii="Tahoma" w:eastAsia="Times New Roman" w:hAnsi="Tahoma" w:cs="Tahoma"/>
                <w:szCs w:val="20"/>
                <w:lang w:eastAsia="ar-SA"/>
              </w:rPr>
              <w:t xml:space="preserve">4.4. </w:t>
            </w:r>
            <w:r w:rsidR="008C75FC" w:rsidRPr="008C75FC">
              <w:rPr>
                <w:rFonts w:ascii="Tahoma" w:eastAsia="Calibri" w:hAnsi="Tahoma" w:cs="Tahoma"/>
              </w:rPr>
              <w:t xml:space="preserve">Delay in delivery of documentation is made equivalent to the </w:t>
            </w:r>
            <w:r w:rsidR="000F28B7">
              <w:rPr>
                <w:rFonts w:ascii="Tahoma" w:eastAsia="Calibri" w:hAnsi="Tahoma" w:cs="Tahoma"/>
              </w:rPr>
              <w:t>delay in the Delivery of Goods.</w:t>
            </w:r>
          </w:p>
          <w:p w:rsidR="008C75FC" w:rsidRPr="008C75FC" w:rsidRDefault="00575742" w:rsidP="008C75FC">
            <w:pPr>
              <w:spacing w:line="276" w:lineRule="auto"/>
              <w:ind w:right="-279"/>
              <w:rPr>
                <w:rFonts w:ascii="Tahoma" w:eastAsia="Calibri" w:hAnsi="Tahoma" w:cs="Tahoma"/>
              </w:rPr>
            </w:pPr>
            <w:r w:rsidRPr="008C75FC">
              <w:rPr>
                <w:rFonts w:ascii="Tahoma" w:eastAsia="Times New Roman" w:hAnsi="Tahoma" w:cs="Tahoma"/>
                <w:szCs w:val="20"/>
                <w:lang w:eastAsia="ar-SA"/>
              </w:rPr>
              <w:t xml:space="preserve">4.5. </w:t>
            </w:r>
            <w:r w:rsidR="008C75FC" w:rsidRPr="008C75FC">
              <w:rPr>
                <w:rFonts w:ascii="Tahoma" w:eastAsia="Calibri" w:hAnsi="Tahoma" w:cs="Tahoma"/>
              </w:rPr>
              <w:t>The Goods are considered to be delivered by the Supplier and accepted by the Customer:</w:t>
            </w:r>
          </w:p>
          <w:p w:rsidR="00B955BD" w:rsidRDefault="00E63E3E" w:rsidP="005A68A2">
            <w:pPr>
              <w:spacing w:line="276" w:lineRule="auto"/>
              <w:ind w:right="0"/>
              <w:rPr>
                <w:rFonts w:ascii="Tahoma" w:eastAsia="Calibri" w:hAnsi="Tahoma" w:cs="Tahoma"/>
              </w:rPr>
            </w:pPr>
            <w:r w:rsidRPr="00E63E3E">
              <w:rPr>
                <w:rFonts w:ascii="Tahoma" w:eastAsia="Calibri" w:hAnsi="Tahoma" w:cs="Tahoma"/>
              </w:rPr>
              <w:t xml:space="preserve">a) per quantity — according to the number of cargo items and weight specified in the </w:t>
            </w:r>
            <w:r w:rsidRPr="00E63E3E">
              <w:rPr>
                <w:rFonts w:ascii="Tahoma" w:eastAsia="Calibri" w:hAnsi="Tahoma" w:cs="Tahoma"/>
                <w:i/>
              </w:rPr>
              <w:t>D</w:t>
            </w:r>
            <w:r w:rsidRPr="00E63E3E">
              <w:rPr>
                <w:rFonts w:ascii="Tahoma" w:eastAsia="Times New Roman" w:hAnsi="Tahoma" w:cs="Tahoma"/>
                <w:i/>
                <w:lang w:val="sr-Latn-BA" w:eastAsia="ar-SA"/>
              </w:rPr>
              <w:t xml:space="preserve">elivery note </w:t>
            </w:r>
            <w:r w:rsidRPr="00E63E3E">
              <w:rPr>
                <w:rFonts w:ascii="Tahoma" w:eastAsia="Times New Roman" w:hAnsi="Tahoma" w:cs="Tahoma"/>
                <w:lang w:val="sr-Latn-BA" w:eastAsia="ar-SA"/>
              </w:rPr>
              <w:t>(</w:t>
            </w:r>
            <w:r w:rsidRPr="00E63E3E">
              <w:rPr>
                <w:rFonts w:ascii="Tahoma" w:eastAsia="Times New Roman" w:hAnsi="Tahoma" w:cs="Tahoma"/>
                <w:i/>
                <w:lang w:val="sr-Latn-BA" w:eastAsia="ar-SA"/>
              </w:rPr>
              <w:t>applies in case when Supplier's registration place is within Bosnia and Herzegovina) / Consigment note (applies in case when Supplier's registration place is outside Bosnia and Herzegovina)</w:t>
            </w:r>
            <w:r w:rsidRPr="00E63E3E">
              <w:rPr>
                <w:rFonts w:ascii="Tahoma" w:eastAsia="Times New Roman" w:hAnsi="Tahoma" w:cs="Tahoma"/>
                <w:lang w:val="sr-Latn-BA" w:eastAsia="ar-SA"/>
              </w:rPr>
              <w:t xml:space="preserve"> </w:t>
            </w:r>
            <w:r w:rsidRPr="00E63E3E">
              <w:rPr>
                <w:rFonts w:ascii="Tahoma" w:eastAsia="Calibri" w:hAnsi="Tahoma" w:cs="Tahoma"/>
              </w:rPr>
              <w:t xml:space="preserve">and </w:t>
            </w:r>
            <w:r w:rsidR="00B955BD" w:rsidRPr="00B955BD">
              <w:rPr>
                <w:rFonts w:ascii="Tahoma" w:eastAsia="Calibri" w:hAnsi="Tahoma" w:cs="Tahoma"/>
              </w:rPr>
              <w:t>and weighing upon receipt of the goods at the warehouse of  “Oil Refinery Modrica” JSC,</w:t>
            </w:r>
          </w:p>
          <w:p w:rsidR="00E63E3E" w:rsidRDefault="00E63E3E" w:rsidP="005A68A2">
            <w:pPr>
              <w:spacing w:line="276" w:lineRule="auto"/>
              <w:ind w:right="0"/>
              <w:rPr>
                <w:rFonts w:ascii="Tahoma" w:eastAsia="Calibri" w:hAnsi="Tahoma" w:cs="Tahoma"/>
              </w:rPr>
            </w:pPr>
            <w:r w:rsidRPr="00E63E3E">
              <w:rPr>
                <w:rFonts w:ascii="Tahoma" w:eastAsia="Calibri" w:hAnsi="Tahoma" w:cs="Tahoma"/>
              </w:rPr>
              <w:t>b) by quality — according to the Quality certificate of Goods issued by manufacturer or the Supplier.</w:t>
            </w:r>
          </w:p>
          <w:p w:rsidR="00E41B45" w:rsidRPr="00E41B45" w:rsidRDefault="00056B4B" w:rsidP="005A68A2">
            <w:pPr>
              <w:spacing w:line="276" w:lineRule="auto"/>
              <w:ind w:right="0"/>
              <w:rPr>
                <w:rFonts w:ascii="Tahoma" w:eastAsia="Times New Roman" w:hAnsi="Tahoma" w:cs="Tahoma"/>
                <w:lang w:eastAsia="ar-SA"/>
              </w:rPr>
            </w:pPr>
            <w:r w:rsidRPr="00FE0581">
              <w:rPr>
                <w:rFonts w:ascii="Tahoma" w:eastAsia="Calibri" w:hAnsi="Tahoma" w:cs="Tahoma"/>
                <w:b/>
              </w:rPr>
              <w:t>Option</w:t>
            </w:r>
            <w:r w:rsidR="00187398" w:rsidRPr="00FE0581">
              <w:rPr>
                <w:rFonts w:ascii="Tahoma" w:eastAsia="Calibri" w:hAnsi="Tahoma" w:cs="Tahoma"/>
                <w:b/>
              </w:rPr>
              <w:t>al</w:t>
            </w:r>
            <w:r w:rsidRPr="00FE0581">
              <w:rPr>
                <w:rFonts w:ascii="Tahoma" w:eastAsia="Calibri" w:hAnsi="Tahoma" w:cs="Tahoma"/>
              </w:rPr>
              <w:t>:</w:t>
            </w:r>
            <w:r w:rsidRPr="00FE0581">
              <w:rPr>
                <w:rFonts w:ascii="Tahoma" w:eastAsia="Calibri" w:hAnsi="Tahoma" w:cs="Tahoma"/>
                <w:lang w:val="en-GB"/>
              </w:rPr>
              <w:t xml:space="preserve"> </w:t>
            </w:r>
            <w:r w:rsidRPr="00FE0581">
              <w:rPr>
                <w:rFonts w:ascii="Tahoma" w:eastAsia="Calibri" w:hAnsi="Tahoma" w:cs="Tahoma"/>
                <w:lang w:val="sr-Latn-BA"/>
              </w:rPr>
              <w:t xml:space="preserve">or according to </w:t>
            </w:r>
            <w:r w:rsidRPr="00FE0581">
              <w:rPr>
                <w:rFonts w:ascii="Tahoma" w:eastAsia="Times New Roman" w:hAnsi="Tahoma" w:cs="Tahoma"/>
                <w:lang w:eastAsia="ar-SA"/>
              </w:rPr>
              <w:t>Act</w:t>
            </w:r>
            <w:r w:rsidRPr="00FE0581">
              <w:t xml:space="preserve"> </w:t>
            </w:r>
            <w:r w:rsidRPr="00FE0581">
              <w:rPr>
                <w:rFonts w:ascii="Tahoma" w:eastAsia="Times New Roman" w:hAnsi="Tahoma" w:cs="Tahoma"/>
                <w:lang w:eastAsia="ar-SA"/>
              </w:rPr>
              <w:t>acceptance of goods based on quality</w:t>
            </w:r>
            <w:r w:rsidR="00575EA6" w:rsidRPr="00FE0581">
              <w:rPr>
                <w:rFonts w:ascii="Tahoma" w:eastAsia="Times New Roman" w:hAnsi="Tahoma" w:cs="Tahoma"/>
                <w:lang w:val="en-GB" w:eastAsia="ar-SA"/>
              </w:rPr>
              <w:t>,</w:t>
            </w:r>
            <w:r w:rsidR="00187398" w:rsidRPr="00FE0581">
              <w:rPr>
                <w:rFonts w:ascii="Tahoma" w:eastAsia="Times New Roman" w:hAnsi="Tahoma" w:cs="Tahoma"/>
                <w:lang w:eastAsia="ar-SA"/>
              </w:rPr>
              <w:t xml:space="preserve"> </w:t>
            </w:r>
            <w:r w:rsidRPr="00FE0581">
              <w:rPr>
                <w:rFonts w:ascii="Tahoma" w:eastAsia="Times New Roman" w:hAnsi="Tahoma" w:cs="Tahoma"/>
                <w:lang w:eastAsia="ar-SA"/>
              </w:rPr>
              <w:t xml:space="preserve">signed by Customer within 15 days from the </w:t>
            </w:r>
            <w:r w:rsidR="00575EA6" w:rsidRPr="00FE0581">
              <w:rPr>
                <w:rFonts w:ascii="Tahoma" w:eastAsia="Times New Roman" w:hAnsi="Tahoma" w:cs="Tahoma"/>
                <w:lang w:eastAsia="ar-SA"/>
              </w:rPr>
              <w:t xml:space="preserve">Goods </w:t>
            </w:r>
            <w:r w:rsidRPr="00FE0581">
              <w:rPr>
                <w:rFonts w:ascii="Tahoma" w:eastAsia="Times New Roman" w:hAnsi="Tahoma" w:cs="Tahoma"/>
                <w:lang w:eastAsia="ar-SA"/>
              </w:rPr>
              <w:t>delivery</w:t>
            </w:r>
            <w:r w:rsidR="00187398" w:rsidRPr="00FE0581">
              <w:rPr>
                <w:rFonts w:ascii="Tahoma" w:eastAsia="Times New Roman" w:hAnsi="Tahoma" w:cs="Tahoma"/>
                <w:lang w:eastAsia="ar-SA"/>
              </w:rPr>
              <w:t xml:space="preserve"> </w:t>
            </w:r>
            <w:r w:rsidR="00575EA6" w:rsidRPr="00FE0581">
              <w:rPr>
                <w:rFonts w:ascii="Tahoma" w:eastAsia="Times New Roman" w:hAnsi="Tahoma" w:cs="Tahoma"/>
                <w:lang w:eastAsia="ar-SA"/>
              </w:rPr>
              <w:t>date</w:t>
            </w:r>
            <w:r w:rsidRPr="00FE0581">
              <w:rPr>
                <w:rFonts w:ascii="Tahoma" w:eastAsia="Times New Roman" w:hAnsi="Tahoma" w:cs="Tahoma"/>
                <w:lang w:eastAsia="ar-SA"/>
              </w:rPr>
              <w:t>.</w:t>
            </w:r>
            <w:r w:rsidR="00187398">
              <w:rPr>
                <w:rFonts w:ascii="Tahoma" w:eastAsia="Times New Roman" w:hAnsi="Tahoma" w:cs="Tahoma"/>
                <w:lang w:eastAsia="ar-SA"/>
              </w:rPr>
              <w:t xml:space="preserve"> </w:t>
            </w:r>
            <w:r>
              <w:rPr>
                <w:rFonts w:ascii="Tahoma" w:eastAsia="Times New Roman" w:hAnsi="Tahoma" w:cs="Tahoma"/>
                <w:lang w:eastAsia="ar-SA"/>
              </w:rPr>
              <w:t xml:space="preserve"> </w:t>
            </w:r>
          </w:p>
          <w:p w:rsidR="002B7236" w:rsidRDefault="00575742" w:rsidP="00013EDB">
            <w:pPr>
              <w:widowControl w:val="0"/>
              <w:suppressAutoHyphens/>
              <w:snapToGrid w:val="0"/>
              <w:rPr>
                <w:rFonts w:ascii="Tahoma" w:eastAsia="Calibri" w:hAnsi="Tahoma" w:cs="Tahoma"/>
              </w:rPr>
            </w:pPr>
            <w:r w:rsidRPr="00055BEC">
              <w:rPr>
                <w:rFonts w:ascii="Tahoma" w:eastAsia="Times New Roman" w:hAnsi="Tahoma" w:cs="Tahoma"/>
                <w:szCs w:val="20"/>
                <w:lang w:eastAsia="ar-SA"/>
              </w:rPr>
              <w:t xml:space="preserve">4.6. </w:t>
            </w:r>
            <w:r w:rsidR="002B7236" w:rsidRPr="002B7236">
              <w:rPr>
                <w:rFonts w:ascii="Tahoma" w:eastAsia="Calibri" w:hAnsi="Tahoma" w:cs="Tahoma"/>
              </w:rPr>
              <w:t>In case the Customer has claims concerning quantity and quality of the accepted Goods, he is obliged to present them to t</w:t>
            </w:r>
            <w:r w:rsidR="002B7236">
              <w:rPr>
                <w:rFonts w:ascii="Tahoma" w:eastAsia="Calibri" w:hAnsi="Tahoma" w:cs="Tahoma"/>
              </w:rPr>
              <w:t>he Supplier in writing within 15</w:t>
            </w:r>
            <w:r w:rsidR="002B7236" w:rsidRPr="002B7236">
              <w:rPr>
                <w:rFonts w:ascii="Tahoma" w:eastAsia="Calibri" w:hAnsi="Tahoma" w:cs="Tahoma"/>
              </w:rPr>
              <w:t xml:space="preserve"> days after delivery of goods.</w:t>
            </w:r>
          </w:p>
          <w:p w:rsidR="00B955BD" w:rsidRPr="000F28B7" w:rsidRDefault="00B955BD" w:rsidP="00013EDB">
            <w:pPr>
              <w:widowControl w:val="0"/>
              <w:suppressAutoHyphens/>
              <w:snapToGrid w:val="0"/>
              <w:rPr>
                <w:rFonts w:ascii="Tahoma" w:eastAsia="Calibri" w:hAnsi="Tahoma" w:cs="Tahoma"/>
              </w:rPr>
            </w:pPr>
          </w:p>
          <w:p w:rsidR="00B955BD" w:rsidRPr="00E63E3E" w:rsidRDefault="00575742" w:rsidP="00E63E3E">
            <w:pPr>
              <w:widowControl w:val="0"/>
              <w:suppressAutoHyphens/>
              <w:snapToGrid w:val="0"/>
              <w:rPr>
                <w:rFonts w:ascii="Tahoma" w:eastAsia="Times New Roman" w:hAnsi="Tahoma" w:cs="Tahoma"/>
                <w:i/>
                <w:szCs w:val="20"/>
                <w:lang w:eastAsia="ar-SA"/>
              </w:rPr>
            </w:pPr>
            <w:r w:rsidRPr="002B7236">
              <w:rPr>
                <w:rFonts w:ascii="Tahoma" w:eastAsia="Times New Roman" w:hAnsi="Tahoma" w:cs="Tahoma"/>
                <w:szCs w:val="20"/>
                <w:lang w:eastAsia="ar-SA"/>
              </w:rPr>
              <w:t xml:space="preserve">4.7. </w:t>
            </w:r>
            <w:r w:rsidR="00055BEC" w:rsidRPr="002B7236">
              <w:rPr>
                <w:rFonts w:ascii="Tahoma" w:eastAsia="Calibri" w:hAnsi="Tahoma" w:cs="Tahoma"/>
              </w:rPr>
              <w:t xml:space="preserve">In case of short delivery of Goods the Customer is entitled to pay only for that quantity of Goods which was delivered. </w:t>
            </w:r>
            <w:r w:rsidR="00262BCC" w:rsidRPr="00E63E3E">
              <w:rPr>
                <w:rFonts w:ascii="Tahoma" w:eastAsia="Times New Roman" w:hAnsi="Tahoma" w:cs="Tahoma"/>
                <w:i/>
                <w:szCs w:val="20"/>
                <w:lang w:eastAsia="ar-SA"/>
              </w:rPr>
              <w:t>Allowed deviation of quantity during the weighing in "Oil Refinery Modrica" JSC is ± 40 kg for each delivery (for deliveries in tank trucks).</w:t>
            </w:r>
          </w:p>
          <w:p w:rsidR="00B955BD" w:rsidRPr="008458C8" w:rsidRDefault="00575742" w:rsidP="008458C8">
            <w:pPr>
              <w:suppressAutoHyphens/>
              <w:snapToGrid w:val="0"/>
              <w:rPr>
                <w:rFonts w:ascii="Tahoma" w:eastAsia="Times New Roman" w:hAnsi="Tahoma" w:cs="Tahoma"/>
                <w:lang w:eastAsia="ar-SA"/>
              </w:rPr>
            </w:pPr>
            <w:r w:rsidRPr="00790E14">
              <w:rPr>
                <w:rFonts w:ascii="Tahoma" w:eastAsia="Times New Roman" w:hAnsi="Tahoma" w:cs="Tahoma"/>
                <w:szCs w:val="20"/>
                <w:lang w:eastAsia="ar-SA"/>
              </w:rPr>
              <w:t xml:space="preserve">4.8. </w:t>
            </w:r>
            <w:r w:rsidR="00790E14" w:rsidRPr="00790E14">
              <w:rPr>
                <w:rFonts w:ascii="Tahoma" w:eastAsia="Times New Roman" w:hAnsi="Tahoma" w:cs="Tahoma"/>
                <w:lang w:eastAsia="ar-SA"/>
              </w:rPr>
              <w:t xml:space="preserve">In case of delivery of Goods of undue quality the Customer is entitled to demand for the proportional reduction of purchase price of Goods, gratuitous elimination of defects of Goods or replacement Goods </w:t>
            </w:r>
            <w:r w:rsidR="005B1684">
              <w:rPr>
                <w:rFonts w:ascii="Tahoma" w:eastAsia="Times New Roman" w:hAnsi="Tahoma" w:cs="Tahoma"/>
                <w:lang w:eastAsia="ar-SA"/>
              </w:rPr>
              <w:t>of</w:t>
            </w:r>
            <w:r w:rsidR="00B955BD">
              <w:rPr>
                <w:rFonts w:ascii="Tahoma" w:eastAsia="Times New Roman" w:hAnsi="Tahoma" w:cs="Tahoma"/>
                <w:lang w:eastAsia="ar-SA"/>
              </w:rPr>
              <w:t xml:space="preserve"> appropriate quality within 15</w:t>
            </w:r>
            <w:r w:rsidR="00790E14" w:rsidRPr="00790E14">
              <w:rPr>
                <w:rFonts w:ascii="Tahoma" w:eastAsia="Times New Roman" w:hAnsi="Tahoma" w:cs="Tahoma"/>
                <w:lang w:eastAsia="ar-SA"/>
              </w:rPr>
              <w:t xml:space="preserve"> days from th</w:t>
            </w:r>
            <w:r w:rsidR="008458C8">
              <w:rPr>
                <w:rFonts w:ascii="Tahoma" w:eastAsia="Times New Roman" w:hAnsi="Tahoma" w:cs="Tahoma"/>
                <w:lang w:eastAsia="ar-SA"/>
              </w:rPr>
              <w:t>e notification of the Supplier.</w:t>
            </w:r>
          </w:p>
          <w:p w:rsidR="00790E14" w:rsidRDefault="000B611D" w:rsidP="00013EDB">
            <w:pPr>
              <w:widowControl w:val="0"/>
              <w:suppressAutoHyphens/>
              <w:snapToGrid w:val="0"/>
              <w:rPr>
                <w:rFonts w:ascii="Tahoma" w:eastAsia="Times New Roman" w:hAnsi="Tahoma" w:cs="Tahoma"/>
                <w:szCs w:val="20"/>
                <w:lang w:eastAsia="ar-SA"/>
              </w:rPr>
            </w:pPr>
            <w:r w:rsidRPr="005F2E09">
              <w:rPr>
                <w:rFonts w:ascii="Tahoma" w:eastAsia="Times New Roman" w:hAnsi="Tahoma" w:cs="Tahoma"/>
                <w:lang w:val="sr-Latn-BA" w:eastAsia="ar-SA"/>
              </w:rPr>
              <w:lastRenderedPageBreak/>
              <w:t xml:space="preserve">4.9. </w:t>
            </w:r>
            <w:r w:rsidRPr="005F2E09">
              <w:rPr>
                <w:rFonts w:ascii="Tahoma" w:hAnsi="Tahoma" w:cs="Tahoma"/>
              </w:rPr>
              <w:t>The ownership right passes from the Supplier to the Customer from a delivery date</w:t>
            </w:r>
            <w:r w:rsidR="005D44A2" w:rsidRPr="005D44A2">
              <w:rPr>
                <w:rFonts w:ascii="Tahoma" w:eastAsia="Times New Roman" w:hAnsi="Tahoma" w:cs="Tahoma"/>
                <w:szCs w:val="20"/>
                <w:lang w:eastAsia="ar-SA"/>
              </w:rPr>
              <w:t>.</w:t>
            </w:r>
          </w:p>
          <w:p w:rsidR="00B955BD" w:rsidRDefault="00B955BD" w:rsidP="00013EDB">
            <w:pPr>
              <w:widowControl w:val="0"/>
              <w:suppressAutoHyphens/>
              <w:snapToGrid w:val="0"/>
              <w:rPr>
                <w:rFonts w:ascii="Tahoma" w:eastAsia="Times New Roman" w:hAnsi="Tahoma" w:cs="Tahoma"/>
                <w:szCs w:val="20"/>
                <w:lang w:eastAsia="ar-SA"/>
              </w:rPr>
            </w:pPr>
          </w:p>
          <w:p w:rsidR="00575742" w:rsidRPr="0090256D" w:rsidRDefault="00575742" w:rsidP="00013EDB">
            <w:pPr>
              <w:widowControl w:val="0"/>
              <w:suppressAutoHyphens/>
              <w:snapToGrid w:val="0"/>
              <w:rPr>
                <w:rFonts w:ascii="Tahoma" w:eastAsia="Times New Roman" w:hAnsi="Tahoma" w:cs="Tahoma"/>
                <w:b/>
                <w:sz w:val="20"/>
                <w:szCs w:val="20"/>
                <w:lang w:eastAsia="ar-SA"/>
              </w:rPr>
            </w:pPr>
            <w:r w:rsidRPr="00FE0581">
              <w:rPr>
                <w:rFonts w:ascii="Tahoma" w:eastAsia="Times New Roman" w:hAnsi="Tahoma" w:cs="Tahoma"/>
                <w:b/>
                <w:szCs w:val="20"/>
                <w:lang w:eastAsia="ar-SA"/>
              </w:rPr>
              <w:t>5</w:t>
            </w:r>
            <w:r w:rsidRPr="0090256D">
              <w:rPr>
                <w:rFonts w:ascii="Tahoma" w:eastAsia="Times New Roman" w:hAnsi="Tahoma" w:cs="Tahoma"/>
                <w:b/>
                <w:sz w:val="20"/>
                <w:szCs w:val="20"/>
                <w:lang w:eastAsia="ar-SA"/>
              </w:rPr>
              <w:t xml:space="preserve">. </w:t>
            </w:r>
            <w:r w:rsidR="008060E7" w:rsidRPr="00532D87">
              <w:rPr>
                <w:rFonts w:ascii="Tahoma" w:hAnsi="Tahoma" w:cs="Tahoma"/>
                <w:b/>
                <w:szCs w:val="20"/>
                <w:lang w:eastAsia="ar-SA"/>
              </w:rPr>
              <w:t>PACKING AND MARKING</w:t>
            </w:r>
          </w:p>
          <w:p w:rsidR="00575742" w:rsidRPr="0090256D" w:rsidRDefault="00575742" w:rsidP="00013EDB">
            <w:pPr>
              <w:widowControl w:val="0"/>
              <w:suppressAutoHyphens/>
              <w:snapToGrid w:val="0"/>
              <w:rPr>
                <w:rFonts w:ascii="Tahoma" w:eastAsia="Times New Roman" w:hAnsi="Tahoma" w:cs="Tahoma"/>
                <w:sz w:val="20"/>
                <w:szCs w:val="20"/>
                <w:lang w:eastAsia="ar-SA"/>
              </w:rPr>
            </w:pPr>
          </w:p>
          <w:p w:rsidR="00236174" w:rsidRPr="008060E7" w:rsidRDefault="00575742" w:rsidP="000F28B7">
            <w:pPr>
              <w:suppressAutoHyphens/>
              <w:snapToGrid w:val="0"/>
              <w:rPr>
                <w:rFonts w:ascii="Tahoma" w:eastAsia="Times New Roman" w:hAnsi="Tahoma" w:cs="Tahoma"/>
                <w:szCs w:val="20"/>
                <w:lang w:eastAsia="ar-SA"/>
              </w:rPr>
            </w:pPr>
            <w:r w:rsidRPr="008060E7">
              <w:rPr>
                <w:rFonts w:ascii="Tahoma" w:eastAsia="Times New Roman" w:hAnsi="Tahoma" w:cs="Tahoma"/>
                <w:szCs w:val="20"/>
                <w:lang w:eastAsia="ar-SA"/>
              </w:rPr>
              <w:t>5.1.</w:t>
            </w:r>
            <w:r w:rsidRPr="008060E7">
              <w:rPr>
                <w:rFonts w:ascii="Tahoma" w:eastAsia="Times New Roman" w:hAnsi="Tahoma" w:cs="Tahoma"/>
                <w:szCs w:val="20"/>
                <w:lang w:eastAsia="ar-SA"/>
              </w:rPr>
              <w:tab/>
            </w:r>
            <w:r w:rsidR="008060E7" w:rsidRPr="008060E7">
              <w:rPr>
                <w:rFonts w:ascii="Tahoma" w:eastAsia="Times New Roman" w:hAnsi="Tahoma" w:cs="Tahoma"/>
                <w:szCs w:val="20"/>
                <w:lang w:eastAsia="ar-SA"/>
              </w:rPr>
              <w:t>The goods have to be delivered in the packing suitable for transportation and corresponding to the nature of the delivered Goods. The packing has to protect Goods from any damages and corrosion during its transportation taking into account possible overloa</w:t>
            </w:r>
            <w:r w:rsidR="000F28B7">
              <w:rPr>
                <w:rFonts w:ascii="Tahoma" w:eastAsia="Times New Roman" w:hAnsi="Tahoma" w:cs="Tahoma"/>
                <w:szCs w:val="20"/>
                <w:lang w:eastAsia="ar-SA"/>
              </w:rPr>
              <w:t>ds in the way and long storage.</w:t>
            </w:r>
          </w:p>
          <w:p w:rsidR="008060E7" w:rsidRDefault="00575742" w:rsidP="000F28B7">
            <w:pPr>
              <w:suppressAutoHyphens/>
              <w:snapToGrid w:val="0"/>
              <w:rPr>
                <w:rFonts w:ascii="Tahoma" w:eastAsia="Times New Roman" w:hAnsi="Tahoma" w:cs="Tahoma"/>
                <w:szCs w:val="20"/>
                <w:lang w:eastAsia="ar-SA"/>
              </w:rPr>
            </w:pPr>
            <w:r w:rsidRPr="008060E7">
              <w:rPr>
                <w:rFonts w:ascii="Tahoma" w:eastAsia="Times New Roman" w:hAnsi="Tahoma" w:cs="Tahoma"/>
                <w:szCs w:val="20"/>
                <w:lang w:eastAsia="ar-SA"/>
              </w:rPr>
              <w:t>5.2.</w:t>
            </w:r>
            <w:r w:rsidRPr="008060E7">
              <w:rPr>
                <w:rFonts w:ascii="Tahoma" w:eastAsia="Times New Roman" w:hAnsi="Tahoma" w:cs="Tahoma"/>
                <w:szCs w:val="20"/>
                <w:lang w:eastAsia="ar-SA"/>
              </w:rPr>
              <w:tab/>
            </w:r>
            <w:r w:rsidR="008060E7" w:rsidRPr="008060E7">
              <w:rPr>
                <w:rFonts w:ascii="Tahoma" w:eastAsia="Times New Roman" w:hAnsi="Tahoma" w:cs="Tahoma"/>
                <w:szCs w:val="20"/>
                <w:lang w:eastAsia="ar-SA"/>
              </w:rPr>
              <w:t>Before packing all processed parts of Goods have to be subjected to the relevant conservation ensuring safety of Goods from damage dur</w:t>
            </w:r>
            <w:r w:rsidR="000F28B7">
              <w:rPr>
                <w:rFonts w:ascii="Tahoma" w:eastAsia="Times New Roman" w:hAnsi="Tahoma" w:cs="Tahoma"/>
                <w:szCs w:val="20"/>
                <w:lang w:eastAsia="ar-SA"/>
              </w:rPr>
              <w:t>ing transportation and storage.</w:t>
            </w:r>
          </w:p>
          <w:p w:rsidR="000B611D" w:rsidRDefault="00997030" w:rsidP="002B7236">
            <w:pPr>
              <w:suppressAutoHyphens/>
              <w:snapToGrid w:val="0"/>
              <w:rPr>
                <w:rFonts w:ascii="Tahoma" w:eastAsia="Times New Roman" w:hAnsi="Tahoma" w:cs="Tahoma"/>
                <w:szCs w:val="20"/>
                <w:lang w:eastAsia="ar-SA"/>
              </w:rPr>
            </w:pPr>
            <w:r w:rsidRPr="008060E7">
              <w:rPr>
                <w:rFonts w:ascii="Tahoma" w:eastAsia="Times New Roman" w:hAnsi="Tahoma" w:cs="Tahoma"/>
                <w:szCs w:val="20"/>
                <w:lang w:eastAsia="ar-SA"/>
              </w:rPr>
              <w:t>5.3</w:t>
            </w:r>
            <w:r w:rsidR="00575742" w:rsidRPr="008060E7">
              <w:rPr>
                <w:rFonts w:ascii="Tahoma" w:eastAsia="Times New Roman" w:hAnsi="Tahoma" w:cs="Tahoma"/>
                <w:szCs w:val="20"/>
                <w:lang w:eastAsia="ar-SA"/>
              </w:rPr>
              <w:t xml:space="preserve">. </w:t>
            </w:r>
            <w:r w:rsidR="008060E7" w:rsidRPr="008060E7">
              <w:rPr>
                <w:rFonts w:ascii="Tahoma" w:eastAsia="Times New Roman" w:hAnsi="Tahoma" w:cs="Tahoma"/>
                <w:szCs w:val="20"/>
                <w:lang w:eastAsia="ar-SA"/>
              </w:rPr>
              <w:t>The Supplier bears responsibility for the losses or damages of Goods due to the low-quality or undue preservation, marking and packing, and also for the actual losses connected with the delivery of Goods to the wrong address due to defective or wrong marking.</w:t>
            </w:r>
          </w:p>
          <w:p w:rsidR="00575EA6" w:rsidRDefault="00575EA6" w:rsidP="008060E7">
            <w:pPr>
              <w:suppressAutoHyphens/>
              <w:snapToGrid w:val="0"/>
              <w:ind w:right="0"/>
              <w:rPr>
                <w:rFonts w:ascii="Tahoma" w:eastAsia="Times New Roman" w:hAnsi="Tahoma" w:cs="Tahoma"/>
                <w:b/>
                <w:szCs w:val="20"/>
                <w:lang w:eastAsia="ar-SA"/>
              </w:rPr>
            </w:pPr>
          </w:p>
          <w:p w:rsidR="008060E7" w:rsidRPr="008060E7" w:rsidRDefault="008060E7" w:rsidP="008060E7">
            <w:pPr>
              <w:suppressAutoHyphens/>
              <w:snapToGrid w:val="0"/>
              <w:ind w:right="0"/>
              <w:rPr>
                <w:rFonts w:ascii="Tahoma" w:eastAsia="Times New Roman" w:hAnsi="Tahoma" w:cs="Tahoma"/>
                <w:b/>
                <w:szCs w:val="20"/>
                <w:lang w:eastAsia="ar-SA"/>
              </w:rPr>
            </w:pPr>
            <w:r w:rsidRPr="008060E7">
              <w:rPr>
                <w:rFonts w:ascii="Tahoma" w:eastAsia="Times New Roman" w:hAnsi="Tahoma" w:cs="Tahoma"/>
                <w:b/>
                <w:szCs w:val="20"/>
                <w:lang w:eastAsia="ar-SA"/>
              </w:rPr>
              <w:t xml:space="preserve">6. </w:t>
            </w:r>
            <w:r w:rsidR="00A666A1">
              <w:rPr>
                <w:rFonts w:ascii="Tahoma" w:eastAsia="Times New Roman" w:hAnsi="Tahoma" w:cs="Tahoma"/>
                <w:b/>
                <w:szCs w:val="20"/>
                <w:lang w:eastAsia="ar-SA"/>
              </w:rPr>
              <w:t>W</w:t>
            </w:r>
            <w:r w:rsidRPr="008060E7">
              <w:rPr>
                <w:rFonts w:ascii="Tahoma" w:eastAsia="Times New Roman" w:hAnsi="Tahoma" w:cs="Tahoma"/>
                <w:b/>
                <w:szCs w:val="20"/>
                <w:lang w:eastAsia="ar-SA"/>
              </w:rPr>
              <w:t>AR</w:t>
            </w:r>
            <w:r w:rsidR="00A666A1">
              <w:rPr>
                <w:rFonts w:ascii="Tahoma" w:eastAsia="Times New Roman" w:hAnsi="Tahoma" w:cs="Tahoma"/>
                <w:b/>
                <w:szCs w:val="20"/>
                <w:lang w:eastAsia="ar-SA"/>
              </w:rPr>
              <w:t>R</w:t>
            </w:r>
            <w:r w:rsidRPr="008060E7">
              <w:rPr>
                <w:rFonts w:ascii="Tahoma" w:eastAsia="Times New Roman" w:hAnsi="Tahoma" w:cs="Tahoma"/>
                <w:b/>
                <w:szCs w:val="20"/>
                <w:lang w:eastAsia="ar-SA"/>
              </w:rPr>
              <w:t>ANT</w:t>
            </w:r>
            <w:r w:rsidR="00A666A1">
              <w:rPr>
                <w:rFonts w:ascii="Tahoma" w:eastAsia="Times New Roman" w:hAnsi="Tahoma" w:cs="Tahoma"/>
                <w:b/>
                <w:szCs w:val="20"/>
                <w:lang w:eastAsia="ar-SA"/>
              </w:rPr>
              <w:t>I</w:t>
            </w:r>
            <w:r w:rsidRPr="008060E7">
              <w:rPr>
                <w:rFonts w:ascii="Tahoma" w:eastAsia="Times New Roman" w:hAnsi="Tahoma" w:cs="Tahoma"/>
                <w:b/>
                <w:szCs w:val="20"/>
                <w:lang w:eastAsia="ar-SA"/>
              </w:rPr>
              <w:t>ES</w:t>
            </w:r>
          </w:p>
          <w:p w:rsidR="008060E7" w:rsidRPr="008060E7" w:rsidRDefault="008060E7" w:rsidP="008060E7">
            <w:pPr>
              <w:suppressAutoHyphens/>
              <w:snapToGrid w:val="0"/>
              <w:ind w:right="0"/>
              <w:rPr>
                <w:rFonts w:ascii="Tahoma" w:eastAsia="Times New Roman" w:hAnsi="Tahoma" w:cs="Tahoma"/>
                <w:sz w:val="20"/>
                <w:szCs w:val="20"/>
                <w:lang w:eastAsia="ar-SA"/>
              </w:rPr>
            </w:pPr>
          </w:p>
          <w:p w:rsidR="008060E7" w:rsidRPr="008060E7" w:rsidRDefault="008060E7" w:rsidP="008060E7">
            <w:pPr>
              <w:spacing w:line="276" w:lineRule="auto"/>
              <w:ind w:right="-279"/>
              <w:rPr>
                <w:rFonts w:ascii="Tahoma" w:eastAsia="Calibri" w:hAnsi="Tahoma" w:cs="Tahoma"/>
              </w:rPr>
            </w:pPr>
            <w:r w:rsidRPr="008060E7">
              <w:rPr>
                <w:rFonts w:ascii="Tahoma" w:eastAsia="Times New Roman" w:hAnsi="Tahoma" w:cs="Tahoma"/>
                <w:lang w:eastAsia="ar-SA"/>
              </w:rPr>
              <w:t xml:space="preserve">6.1. </w:t>
            </w:r>
            <w:r w:rsidRPr="008060E7">
              <w:rPr>
                <w:rFonts w:ascii="Tahoma" w:eastAsia="Calibri" w:hAnsi="Tahoma" w:cs="Tahoma"/>
              </w:rPr>
              <w:t>Quality of the produced and delivered Goods is confirmed by the certificates of conformity.</w:t>
            </w:r>
          </w:p>
          <w:p w:rsidR="008060E7" w:rsidRPr="008060E7" w:rsidRDefault="008060E7" w:rsidP="008060E7">
            <w:pPr>
              <w:spacing w:line="276" w:lineRule="auto"/>
              <w:ind w:right="-279"/>
              <w:rPr>
                <w:rFonts w:ascii="Tahoma" w:eastAsia="Calibri" w:hAnsi="Tahoma" w:cs="Tahoma"/>
              </w:rPr>
            </w:pPr>
            <w:r w:rsidRPr="008060E7">
              <w:rPr>
                <w:rFonts w:ascii="Tahoma" w:eastAsia="Calibri" w:hAnsi="Tahoma" w:cs="Tahoma"/>
              </w:rPr>
              <w:t>The supplier guarantees that:</w:t>
            </w:r>
          </w:p>
          <w:p w:rsidR="008060E7" w:rsidRPr="008060E7" w:rsidRDefault="008060E7" w:rsidP="008060E7">
            <w:pPr>
              <w:suppressAutoHyphens/>
              <w:snapToGrid w:val="0"/>
              <w:ind w:right="0"/>
              <w:rPr>
                <w:rFonts w:ascii="Tahoma" w:eastAsia="Times New Roman" w:hAnsi="Tahoma" w:cs="Tahoma"/>
                <w:lang w:eastAsia="ar-SA"/>
              </w:rPr>
            </w:pPr>
            <w:r w:rsidRPr="008060E7">
              <w:rPr>
                <w:rFonts w:ascii="Tahoma" w:eastAsia="Times New Roman" w:hAnsi="Tahoma" w:cs="Tahoma"/>
                <w:lang w:eastAsia="ar-SA"/>
              </w:rPr>
              <w:t>a) The Goods are new and conform to the technical requirements;</w:t>
            </w:r>
          </w:p>
          <w:p w:rsidR="008060E7" w:rsidRPr="008060E7" w:rsidRDefault="008060E7" w:rsidP="008060E7">
            <w:pPr>
              <w:suppressAutoHyphens/>
              <w:snapToGrid w:val="0"/>
              <w:ind w:right="0"/>
              <w:rPr>
                <w:rFonts w:ascii="Tahoma" w:eastAsia="Times New Roman" w:hAnsi="Tahoma" w:cs="Tahoma"/>
                <w:lang w:eastAsia="ar-SA"/>
              </w:rPr>
            </w:pPr>
            <w:r w:rsidRPr="008060E7">
              <w:rPr>
                <w:rFonts w:ascii="Tahoma" w:eastAsia="Times New Roman" w:hAnsi="Tahoma" w:cs="Tahoma"/>
                <w:lang w:eastAsia="ar-SA"/>
              </w:rPr>
              <w:t>b) during the production of Goods high-quality materials will be applied and the first-class processing and workmanship of Goods will be provided;</w:t>
            </w:r>
          </w:p>
          <w:p w:rsidR="002B7236" w:rsidRDefault="008060E7" w:rsidP="008060E7">
            <w:pPr>
              <w:suppressAutoHyphens/>
              <w:snapToGrid w:val="0"/>
              <w:ind w:right="0"/>
              <w:rPr>
                <w:rFonts w:ascii="Tahoma" w:eastAsia="Times New Roman" w:hAnsi="Tahoma" w:cs="Tahoma"/>
                <w:lang w:eastAsia="ar-SA"/>
              </w:rPr>
            </w:pPr>
            <w:r w:rsidRPr="008060E7">
              <w:rPr>
                <w:rFonts w:ascii="Tahoma" w:eastAsia="Times New Roman" w:hAnsi="Tahoma" w:cs="Tahoma"/>
                <w:lang w:eastAsia="ar-SA"/>
              </w:rPr>
              <w:t>c) the complete set of the manufactured Goods meets the requirements of this Contract.</w:t>
            </w:r>
          </w:p>
          <w:p w:rsidR="008060E7" w:rsidRPr="002B7236" w:rsidRDefault="002B7236" w:rsidP="005A68A2">
            <w:pPr>
              <w:ind w:right="0"/>
              <w:rPr>
                <w:rFonts w:ascii="Tahoma" w:eastAsia="Calibri" w:hAnsi="Tahoma" w:cs="Tahoma"/>
              </w:rPr>
            </w:pPr>
            <w:r w:rsidRPr="002B7236">
              <w:rPr>
                <w:rFonts w:ascii="Tahoma" w:eastAsia="Calibri" w:hAnsi="Tahoma" w:cs="Tahoma"/>
              </w:rPr>
              <w:t xml:space="preserve">6.2. </w:t>
            </w:r>
            <w:r w:rsidR="00A666A1">
              <w:rPr>
                <w:rFonts w:ascii="Tahoma" w:eastAsia="Calibri" w:hAnsi="Tahoma" w:cs="Tahoma"/>
              </w:rPr>
              <w:t>Warranty</w:t>
            </w:r>
            <w:r w:rsidRPr="002B7236">
              <w:rPr>
                <w:rFonts w:ascii="Tahoma" w:eastAsia="Calibri" w:hAnsi="Tahoma" w:cs="Tahoma"/>
              </w:rPr>
              <w:t xml:space="preserve"> period for the Goods begins on the delivery date of the Goods and it is specified on each type of Goods in specifications (Appendix No. 1).</w:t>
            </w:r>
          </w:p>
          <w:p w:rsidR="008060E7" w:rsidRPr="00FE0581" w:rsidRDefault="002B7236" w:rsidP="005A68A2">
            <w:pPr>
              <w:ind w:right="0"/>
              <w:rPr>
                <w:rFonts w:ascii="Tahoma" w:eastAsia="Calibri" w:hAnsi="Tahoma" w:cs="Tahoma"/>
                <w:lang w:val="sr-Latn-BA"/>
              </w:rPr>
            </w:pPr>
            <w:r>
              <w:rPr>
                <w:rFonts w:ascii="Tahoma" w:eastAsia="Times New Roman" w:hAnsi="Tahoma" w:cs="Tahoma"/>
                <w:lang w:eastAsia="ar-SA"/>
              </w:rPr>
              <w:t>6.3</w:t>
            </w:r>
            <w:r w:rsidR="008060E7" w:rsidRPr="008060E7">
              <w:rPr>
                <w:rFonts w:ascii="Tahoma" w:eastAsia="Times New Roman" w:hAnsi="Tahoma" w:cs="Tahoma"/>
                <w:lang w:eastAsia="ar-SA"/>
              </w:rPr>
              <w:t xml:space="preserve">. </w:t>
            </w:r>
            <w:r w:rsidR="008060E7" w:rsidRPr="008060E7">
              <w:rPr>
                <w:rFonts w:ascii="Tahoma" w:eastAsia="Calibri" w:hAnsi="Tahoma" w:cs="Tahoma"/>
              </w:rPr>
              <w:t>If after receiving the Goods</w:t>
            </w:r>
            <w:r w:rsidR="00A666A1">
              <w:rPr>
                <w:rFonts w:ascii="Tahoma" w:eastAsia="Calibri" w:hAnsi="Tahoma" w:cs="Tahoma"/>
              </w:rPr>
              <w:t xml:space="preserve">, or within the warranty period, </w:t>
            </w:r>
            <w:r w:rsidR="00A666A1" w:rsidRPr="008060E7">
              <w:rPr>
                <w:rFonts w:ascii="Tahoma" w:eastAsia="Calibri" w:hAnsi="Tahoma" w:cs="Tahoma"/>
              </w:rPr>
              <w:t>defects</w:t>
            </w:r>
            <w:r w:rsidR="008060E7" w:rsidRPr="008060E7">
              <w:rPr>
                <w:rFonts w:ascii="Tahoma" w:eastAsia="Calibri" w:hAnsi="Tahoma" w:cs="Tahoma"/>
              </w:rPr>
              <w:t xml:space="preserve"> of Goods are found or discrepancy of Goods with the requirements of this Contract is established, the Supplier is obliged to eliminate the determined defects at his own expense, or to replace the Goods</w:t>
            </w:r>
            <w:r w:rsidR="004A78B1">
              <w:rPr>
                <w:rFonts w:ascii="Tahoma" w:eastAsia="Calibri" w:hAnsi="Tahoma" w:cs="Tahoma"/>
              </w:rPr>
              <w:t xml:space="preserve"> </w:t>
            </w:r>
            <w:r w:rsidR="004A78B1" w:rsidRPr="004A78B1">
              <w:rPr>
                <w:rFonts w:ascii="Tahoma" w:eastAsia="Calibri" w:hAnsi="Tahoma" w:cs="Tahoma"/>
              </w:rPr>
              <w:t>with a new regular Goods</w:t>
            </w:r>
            <w:r w:rsidR="008060E7" w:rsidRPr="008060E7">
              <w:rPr>
                <w:rFonts w:ascii="Tahoma" w:eastAsia="Calibri" w:hAnsi="Tahoma" w:cs="Tahoma"/>
              </w:rPr>
              <w:t xml:space="preserve"> within 15 (fifteen) calendar days, or during that time which is required for the production and delivery of the new appropriate </w:t>
            </w:r>
            <w:r w:rsidR="008060E7" w:rsidRPr="00FE0581">
              <w:rPr>
                <w:rFonts w:ascii="Tahoma" w:eastAsia="Calibri" w:hAnsi="Tahoma" w:cs="Tahoma"/>
              </w:rPr>
              <w:t>Goods as</w:t>
            </w:r>
            <w:r w:rsidR="00187398" w:rsidRPr="00FE0581">
              <w:rPr>
                <w:rFonts w:ascii="Tahoma" w:eastAsia="Calibri" w:hAnsi="Tahoma" w:cs="Tahoma"/>
              </w:rPr>
              <w:t xml:space="preserve"> it is defined by delivery time </w:t>
            </w:r>
            <w:r w:rsidR="00187398" w:rsidRPr="00FE0581">
              <w:rPr>
                <w:rFonts w:ascii="Tahoma" w:eastAsia="Calibri" w:hAnsi="Tahoma" w:cs="Tahoma"/>
                <w:lang w:val="sr-Latn-BA"/>
              </w:rPr>
              <w:t xml:space="preserve">and compensate to the Customer all the documented losses. </w:t>
            </w:r>
          </w:p>
          <w:p w:rsidR="008060E7" w:rsidRPr="00FE0581" w:rsidRDefault="008060E7" w:rsidP="008060E7">
            <w:pPr>
              <w:suppressAutoHyphens/>
              <w:snapToGrid w:val="0"/>
              <w:ind w:right="0"/>
              <w:rPr>
                <w:rFonts w:ascii="Tahoma" w:eastAsia="Times New Roman" w:hAnsi="Tahoma" w:cs="Tahoma"/>
                <w:lang w:eastAsia="ar-SA"/>
              </w:rPr>
            </w:pPr>
            <w:r w:rsidRPr="00FE0581">
              <w:rPr>
                <w:rFonts w:ascii="Tahoma" w:eastAsia="Times New Roman" w:hAnsi="Tahoma" w:cs="Tahoma"/>
                <w:lang w:eastAsia="ar-SA"/>
              </w:rPr>
              <w:t>All expenses connected with replacement of G</w:t>
            </w:r>
            <w:r w:rsidR="005A68A2" w:rsidRPr="00FE0581">
              <w:rPr>
                <w:rFonts w:ascii="Tahoma" w:eastAsia="Times New Roman" w:hAnsi="Tahoma" w:cs="Tahoma"/>
                <w:lang w:eastAsia="ar-SA"/>
              </w:rPr>
              <w:t>oods are borne by the Supplier.</w:t>
            </w:r>
          </w:p>
          <w:p w:rsidR="005B1684" w:rsidRPr="00575EA6" w:rsidRDefault="002B7236" w:rsidP="008060E7">
            <w:pPr>
              <w:suppressAutoHyphens/>
              <w:snapToGrid w:val="0"/>
              <w:ind w:right="0"/>
              <w:rPr>
                <w:rFonts w:ascii="Tahoma" w:eastAsia="Times New Roman" w:hAnsi="Tahoma" w:cs="Tahoma"/>
                <w:lang w:val="en-GB" w:eastAsia="ar-SA"/>
              </w:rPr>
            </w:pPr>
            <w:r w:rsidRPr="00FE0581">
              <w:rPr>
                <w:rFonts w:ascii="Tahoma" w:eastAsia="Times New Roman" w:hAnsi="Tahoma" w:cs="Tahoma"/>
                <w:lang w:val="sr-Latn-BA" w:eastAsia="ar-SA"/>
              </w:rPr>
              <w:t>6.4</w:t>
            </w:r>
            <w:r w:rsidR="008060E7" w:rsidRPr="00FE0581">
              <w:rPr>
                <w:rFonts w:ascii="Tahoma" w:eastAsia="Times New Roman" w:hAnsi="Tahoma" w:cs="Tahoma"/>
                <w:lang w:val="sr-Latn-BA" w:eastAsia="ar-SA"/>
              </w:rPr>
              <w:t xml:space="preserve">. </w:t>
            </w:r>
            <w:r w:rsidR="008060E7" w:rsidRPr="00FE0581">
              <w:rPr>
                <w:rFonts w:ascii="Tahoma" w:eastAsia="Times New Roman" w:hAnsi="Tahoma" w:cs="Tahoma"/>
                <w:lang w:eastAsia="ar-SA"/>
              </w:rPr>
              <w:t>The basis for replacement of low-quality Goods is the Act of detection of the defects of the Goods signed by the authorized</w:t>
            </w:r>
            <w:r w:rsidR="005B1684" w:rsidRPr="00FE0581">
              <w:rPr>
                <w:rFonts w:ascii="Tahoma" w:eastAsia="Times New Roman" w:hAnsi="Tahoma" w:cs="Tahoma"/>
                <w:lang w:eastAsia="ar-SA"/>
              </w:rPr>
              <w:t xml:space="preserve"> representatives of the Parties or</w:t>
            </w:r>
            <w:r w:rsidR="008060E7" w:rsidRPr="00FE0581">
              <w:rPr>
                <w:rFonts w:ascii="Tahoma" w:eastAsia="Times New Roman" w:hAnsi="Tahoma" w:cs="Tahoma"/>
                <w:lang w:eastAsia="ar-SA"/>
              </w:rPr>
              <w:t xml:space="preserve"> the </w:t>
            </w:r>
            <w:r w:rsidR="005B1684" w:rsidRPr="00FE0581">
              <w:rPr>
                <w:rFonts w:ascii="Tahoma" w:eastAsia="Times New Roman" w:hAnsi="Tahoma" w:cs="Tahoma"/>
                <w:lang w:eastAsia="ar-SA"/>
              </w:rPr>
              <w:t>Act of independent inspection.</w:t>
            </w:r>
            <w:r w:rsidR="008060E7" w:rsidRPr="008060E7">
              <w:rPr>
                <w:rFonts w:ascii="Tahoma" w:eastAsia="Times New Roman" w:hAnsi="Tahoma" w:cs="Tahoma"/>
                <w:lang w:eastAsia="ar-SA"/>
              </w:rPr>
              <w:t xml:space="preserve"> </w:t>
            </w:r>
          </w:p>
          <w:p w:rsidR="009872A0" w:rsidRPr="00B955BD" w:rsidRDefault="002B7236" w:rsidP="00B955BD">
            <w:pPr>
              <w:spacing w:after="120"/>
              <w:rPr>
                <w:rFonts w:ascii="Tahoma" w:eastAsia="Calibri" w:hAnsi="Tahoma" w:cs="Tahoma"/>
              </w:rPr>
            </w:pPr>
            <w:r>
              <w:rPr>
                <w:rFonts w:ascii="Tahoma" w:eastAsia="Times New Roman" w:hAnsi="Tahoma" w:cs="Tahoma"/>
                <w:lang w:val="sr-Latn-BA" w:eastAsia="ar-SA"/>
              </w:rPr>
              <w:lastRenderedPageBreak/>
              <w:t>6.5</w:t>
            </w:r>
            <w:r w:rsidR="008060E7" w:rsidRPr="008060E7">
              <w:rPr>
                <w:rFonts w:ascii="Tahoma" w:eastAsia="Times New Roman" w:hAnsi="Tahoma" w:cs="Tahoma"/>
                <w:lang w:val="sr-Latn-BA" w:eastAsia="ar-SA"/>
              </w:rPr>
              <w:t xml:space="preserve">. </w:t>
            </w:r>
            <w:r w:rsidRPr="002B7236">
              <w:rPr>
                <w:rFonts w:ascii="Tahoma" w:eastAsia="Calibri" w:hAnsi="Tahoma" w:cs="Tahoma"/>
              </w:rPr>
              <w:t>In case of dispute between the Parties concerning the quality of Goods by request of any of the Parties independent inspection can be scheduled, thus services of the independent inspection are paid by the Party which demanded the inspection. If the independent inspection confirms that the Goods are low-quality or defective, expenses for carrying out such inspection will be borne by the Supplier. In this case the Supplier will refund expenses for it on the basis of supporting documents.</w:t>
            </w:r>
            <w:r w:rsidR="008458C8">
              <w:rPr>
                <w:rFonts w:ascii="Tahoma" w:eastAsia="Calibri" w:hAnsi="Tahoma" w:cs="Tahoma"/>
              </w:rPr>
              <w:br/>
            </w:r>
            <w:r>
              <w:rPr>
                <w:rFonts w:ascii="Tahoma" w:eastAsia="Times New Roman" w:hAnsi="Tahoma" w:cs="Tahoma"/>
                <w:lang w:val="sr-Latn-BA" w:eastAsia="ar-SA"/>
              </w:rPr>
              <w:t>6.6</w:t>
            </w:r>
            <w:r w:rsidR="008060E7" w:rsidRPr="008060E7">
              <w:rPr>
                <w:rFonts w:ascii="Tahoma" w:eastAsia="Times New Roman" w:hAnsi="Tahoma" w:cs="Tahoma"/>
                <w:lang w:val="sr-Latn-BA" w:eastAsia="ar-SA"/>
              </w:rPr>
              <w:t xml:space="preserve">. </w:t>
            </w:r>
            <w:r w:rsidR="008060E7" w:rsidRPr="008060E7">
              <w:rPr>
                <w:rFonts w:ascii="Tahoma" w:eastAsia="Times New Roman" w:hAnsi="Tahoma" w:cs="Tahoma"/>
                <w:lang w:eastAsia="ar-SA"/>
              </w:rPr>
              <w:t>If the Supplier does not fulfill the guarantee commitmen</w:t>
            </w:r>
            <w:r>
              <w:rPr>
                <w:rFonts w:ascii="Tahoma" w:eastAsia="Times New Roman" w:hAnsi="Tahoma" w:cs="Tahoma"/>
                <w:lang w:eastAsia="ar-SA"/>
              </w:rPr>
              <w:t>ts established in the clause 6.3</w:t>
            </w:r>
            <w:r w:rsidR="008060E7" w:rsidRPr="008060E7">
              <w:rPr>
                <w:rFonts w:ascii="Tahoma" w:eastAsia="Times New Roman" w:hAnsi="Tahoma" w:cs="Tahoma"/>
                <w:lang w:eastAsia="ar-SA"/>
              </w:rPr>
              <w:t>. of this Contract in the provided time, the Customer is entitled to eliminate them at the expense of the third parties, with the allocation of the expenses to the Supplier which the latter has to reimburse within 7 days from the moment the relevant demand is made by the Customer.</w:t>
            </w:r>
          </w:p>
          <w:p w:rsidR="005F3490" w:rsidRPr="005F3490" w:rsidRDefault="005F3490" w:rsidP="005F3490">
            <w:pPr>
              <w:suppressAutoHyphens/>
              <w:snapToGrid w:val="0"/>
              <w:ind w:right="0"/>
              <w:rPr>
                <w:rFonts w:ascii="Tahoma" w:eastAsia="Times New Roman" w:hAnsi="Tahoma" w:cs="Tahoma"/>
                <w:b/>
                <w:szCs w:val="20"/>
                <w:lang w:val="sr-Latn-BA" w:eastAsia="ar-SA"/>
              </w:rPr>
            </w:pPr>
            <w:r w:rsidRPr="005F3490">
              <w:rPr>
                <w:rFonts w:ascii="Tahoma" w:eastAsia="Times New Roman" w:hAnsi="Tahoma" w:cs="Tahoma"/>
                <w:b/>
                <w:szCs w:val="20"/>
                <w:lang w:val="sr-Latn-BA" w:eastAsia="ar-SA"/>
              </w:rPr>
              <w:t xml:space="preserve">7. </w:t>
            </w:r>
            <w:r w:rsidRPr="005F3490">
              <w:rPr>
                <w:rFonts w:ascii="Tahoma" w:eastAsia="Times New Roman" w:hAnsi="Tahoma" w:cs="Tahoma"/>
                <w:b/>
                <w:szCs w:val="20"/>
                <w:lang w:eastAsia="ar-SA"/>
              </w:rPr>
              <w:t>LIABILITIES OF THE PARTIES</w:t>
            </w:r>
          </w:p>
          <w:p w:rsidR="00187398" w:rsidRPr="00FE0581" w:rsidRDefault="00187398" w:rsidP="00EE3CCC">
            <w:pPr>
              <w:spacing w:line="276" w:lineRule="auto"/>
              <w:ind w:right="0"/>
              <w:rPr>
                <w:rFonts w:ascii="Tahoma" w:hAnsi="Tahoma"/>
                <w:b/>
                <w:i/>
                <w:szCs w:val="20"/>
              </w:rPr>
            </w:pPr>
          </w:p>
          <w:p w:rsidR="00545BEA" w:rsidRDefault="00187398" w:rsidP="00CE33DE">
            <w:pPr>
              <w:spacing w:line="276" w:lineRule="auto"/>
              <w:ind w:right="0"/>
              <w:rPr>
                <w:rFonts w:ascii="Tahoma" w:hAnsi="Tahoma"/>
                <w:szCs w:val="20"/>
              </w:rPr>
            </w:pPr>
            <w:r w:rsidRPr="00FE0581">
              <w:rPr>
                <w:rFonts w:ascii="Tahoma" w:hAnsi="Tahoma"/>
                <w:szCs w:val="20"/>
              </w:rPr>
              <w:t>7.1. For non-performance and/or inappropriate performance</w:t>
            </w:r>
            <w:r w:rsidR="005354E3" w:rsidRPr="00FE0581">
              <w:rPr>
                <w:rFonts w:ascii="Tahoma" w:hAnsi="Tahoma"/>
                <w:szCs w:val="20"/>
                <w:lang w:val="en-GB"/>
              </w:rPr>
              <w:t xml:space="preserve">, </w:t>
            </w:r>
            <w:r w:rsidR="005354E3" w:rsidRPr="00FE0581">
              <w:rPr>
                <w:rFonts w:ascii="Tahoma" w:hAnsi="Tahoma"/>
                <w:szCs w:val="20"/>
                <w:lang w:val="sr-Latn-BA"/>
              </w:rPr>
              <w:t>that is</w:t>
            </w:r>
            <w:r w:rsidR="00575EA6" w:rsidRPr="00FE0581">
              <w:rPr>
                <w:rFonts w:ascii="Tahoma" w:hAnsi="Tahoma"/>
                <w:szCs w:val="20"/>
                <w:lang w:val="en-GB"/>
              </w:rPr>
              <w:t>,</w:t>
            </w:r>
            <w:r w:rsidR="005354E3" w:rsidRPr="00FE0581">
              <w:rPr>
                <w:rFonts w:ascii="Tahoma" w:hAnsi="Tahoma"/>
                <w:szCs w:val="20"/>
                <w:lang w:val="sr-Latn-BA"/>
              </w:rPr>
              <w:t xml:space="preserve"> partial performance</w:t>
            </w:r>
            <w:r w:rsidRPr="00FE0581">
              <w:rPr>
                <w:rFonts w:ascii="Tahoma" w:hAnsi="Tahoma"/>
                <w:szCs w:val="20"/>
              </w:rPr>
              <w:t xml:space="preserve"> of contractual obligations, the affected Party shall have the right to charge from the Party in breach a forfeit, in an amount of 0.1%</w:t>
            </w:r>
            <w:r w:rsidRPr="00FE0581">
              <w:t xml:space="preserve"> </w:t>
            </w:r>
            <w:r w:rsidRPr="00FE0581">
              <w:rPr>
                <w:rFonts w:ascii="Tahoma" w:hAnsi="Tahoma"/>
                <w:szCs w:val="20"/>
              </w:rPr>
              <w:t>of value of the Contract for each day of delay.</w:t>
            </w:r>
            <w:r w:rsidR="005354E3" w:rsidRPr="00FE0581">
              <w:rPr>
                <w:rFonts w:ascii="Tahoma" w:hAnsi="Tahoma"/>
                <w:szCs w:val="20"/>
              </w:rPr>
              <w:t xml:space="preserve"> </w:t>
            </w:r>
          </w:p>
          <w:p w:rsidR="00545BEA" w:rsidRDefault="00545BEA" w:rsidP="00CE33DE">
            <w:pPr>
              <w:spacing w:line="276" w:lineRule="auto"/>
              <w:ind w:right="0"/>
              <w:rPr>
                <w:rFonts w:ascii="Tahoma" w:eastAsia="Calibri" w:hAnsi="Tahoma" w:cs="Tahoma"/>
              </w:rPr>
            </w:pPr>
            <w:r w:rsidRPr="00FE0581">
              <w:rPr>
                <w:rFonts w:ascii="Tahoma" w:eastAsia="Calibri" w:hAnsi="Tahoma" w:cs="Tahoma"/>
                <w:b/>
              </w:rPr>
              <w:t>Optional</w:t>
            </w:r>
            <w:r w:rsidRPr="00FE0581">
              <w:rPr>
                <w:rFonts w:ascii="Tahoma" w:eastAsia="Calibri" w:hAnsi="Tahoma" w:cs="Tahoma"/>
              </w:rPr>
              <w:t>:</w:t>
            </w:r>
          </w:p>
          <w:p w:rsidR="00545BEA" w:rsidRDefault="00545BEA" w:rsidP="00CE33DE">
            <w:pPr>
              <w:spacing w:line="276" w:lineRule="auto"/>
              <w:ind w:right="0"/>
              <w:rPr>
                <w:rFonts w:ascii="Tahoma" w:hAnsi="Tahoma"/>
                <w:szCs w:val="20"/>
              </w:rPr>
            </w:pPr>
            <w:r w:rsidRPr="00FE0581">
              <w:rPr>
                <w:rFonts w:ascii="Tahoma" w:hAnsi="Tahoma"/>
                <w:szCs w:val="20"/>
              </w:rPr>
              <w:t>7.1. For non-performance and/or inappropriate performance</w:t>
            </w:r>
            <w:r w:rsidRPr="00FE0581">
              <w:rPr>
                <w:rFonts w:ascii="Tahoma" w:hAnsi="Tahoma"/>
                <w:szCs w:val="20"/>
                <w:lang w:val="en-GB"/>
              </w:rPr>
              <w:t xml:space="preserve">, </w:t>
            </w:r>
            <w:r w:rsidRPr="00FE0581">
              <w:rPr>
                <w:rFonts w:ascii="Tahoma" w:hAnsi="Tahoma"/>
                <w:szCs w:val="20"/>
                <w:lang w:val="sr-Latn-BA"/>
              </w:rPr>
              <w:t>that is</w:t>
            </w:r>
            <w:r w:rsidRPr="00FE0581">
              <w:rPr>
                <w:rFonts w:ascii="Tahoma" w:hAnsi="Tahoma"/>
                <w:szCs w:val="20"/>
                <w:lang w:val="en-GB"/>
              </w:rPr>
              <w:t>,</w:t>
            </w:r>
            <w:r w:rsidRPr="00FE0581">
              <w:rPr>
                <w:rFonts w:ascii="Tahoma" w:hAnsi="Tahoma"/>
                <w:szCs w:val="20"/>
                <w:lang w:val="sr-Latn-BA"/>
              </w:rPr>
              <w:t xml:space="preserve"> partial performance</w:t>
            </w:r>
            <w:r w:rsidRPr="00FE0581">
              <w:rPr>
                <w:rFonts w:ascii="Tahoma" w:hAnsi="Tahoma"/>
                <w:szCs w:val="20"/>
              </w:rPr>
              <w:t xml:space="preserve"> of contractual obligations, the affected Party shall have the right to charge from the Party in breach a forfeit, in an amount of 0.1%</w:t>
            </w:r>
            <w:r w:rsidRPr="00FE0581">
              <w:t xml:space="preserve"> </w:t>
            </w:r>
            <w:r w:rsidRPr="00FE0581">
              <w:rPr>
                <w:rFonts w:ascii="Tahoma" w:hAnsi="Tahoma"/>
                <w:szCs w:val="20"/>
              </w:rPr>
              <w:t>of value of the Contract for each day of delay.</w:t>
            </w:r>
          </w:p>
          <w:p w:rsidR="009872A0" w:rsidRPr="00CE33DE" w:rsidRDefault="005354E3" w:rsidP="00CE33DE">
            <w:pPr>
              <w:spacing w:line="276" w:lineRule="auto"/>
              <w:ind w:right="0"/>
              <w:rPr>
                <w:rFonts w:ascii="Tahoma" w:hAnsi="Tahoma"/>
                <w:szCs w:val="20"/>
              </w:rPr>
            </w:pPr>
            <w:r w:rsidRPr="00FE0581">
              <w:rPr>
                <w:rFonts w:ascii="Tahoma" w:hAnsi="Tahoma"/>
                <w:szCs w:val="20"/>
              </w:rPr>
              <w:t xml:space="preserve">If the delay in performance of contractual obligations by the Supplier is longer than 21 days, the Customer </w:t>
            </w:r>
            <w:r w:rsidR="00C308E4" w:rsidRPr="00FE0581">
              <w:rPr>
                <w:rFonts w:ascii="Tahoma" w:hAnsi="Tahoma"/>
                <w:szCs w:val="20"/>
              </w:rPr>
              <w:t>shall have the right to charge a forfeit in an amount 10% of value of the Contract</w:t>
            </w:r>
            <w:r w:rsidR="00575EA6" w:rsidRPr="00FE0581">
              <w:rPr>
                <w:rFonts w:ascii="Tahoma" w:hAnsi="Tahoma"/>
                <w:szCs w:val="20"/>
                <w:lang w:val="en-GB"/>
              </w:rPr>
              <w:t>,</w:t>
            </w:r>
            <w:r w:rsidR="00C308E4" w:rsidRPr="00FE0581">
              <w:rPr>
                <w:rFonts w:ascii="Tahoma" w:hAnsi="Tahoma"/>
                <w:szCs w:val="20"/>
              </w:rPr>
              <w:t xml:space="preserve"> in addition to aforementioned forfeit.</w:t>
            </w:r>
          </w:p>
          <w:p w:rsidR="009872A0" w:rsidRDefault="005F3490" w:rsidP="002B7236">
            <w:pPr>
              <w:suppressAutoHyphens/>
              <w:snapToGrid w:val="0"/>
              <w:ind w:right="0"/>
              <w:rPr>
                <w:rFonts w:ascii="Tahoma" w:eastAsia="Times New Roman" w:hAnsi="Tahoma" w:cs="Tahoma"/>
                <w:szCs w:val="20"/>
                <w:lang w:eastAsia="ar-SA"/>
              </w:rPr>
            </w:pPr>
            <w:r w:rsidRPr="005F3490">
              <w:rPr>
                <w:rFonts w:ascii="Tahoma" w:eastAsia="Times New Roman" w:hAnsi="Tahoma" w:cs="Tahoma"/>
                <w:szCs w:val="20"/>
                <w:lang w:val="sr-Latn-BA" w:eastAsia="ar-SA"/>
              </w:rPr>
              <w:t xml:space="preserve">7.2. </w:t>
            </w:r>
            <w:r w:rsidRPr="005F3490">
              <w:rPr>
                <w:rFonts w:ascii="Tahoma" w:eastAsia="Times New Roman" w:hAnsi="Tahoma" w:cs="Tahoma"/>
                <w:szCs w:val="20"/>
                <w:lang w:eastAsia="ar-SA"/>
              </w:rPr>
              <w:t>The starting date of charging of the amounts of the penalty fee of the Party is agreed to be the date of non-performance or undue performance of the obligations within the terms established by this Contract, by one of the parties irrespective of their acknowledgement by the debtor. Collecting any penalty fees, the penalties provided by this Contract does not relieve the Party from the performance of obligations, arising from this Contract.</w:t>
            </w:r>
          </w:p>
          <w:p w:rsidR="009872A0" w:rsidRDefault="009872A0" w:rsidP="002B7236">
            <w:pPr>
              <w:suppressAutoHyphens/>
              <w:snapToGrid w:val="0"/>
              <w:ind w:right="0"/>
              <w:rPr>
                <w:rFonts w:ascii="Tahoma" w:eastAsia="Times New Roman" w:hAnsi="Tahoma" w:cs="Tahoma"/>
                <w:szCs w:val="20"/>
                <w:lang w:eastAsia="ar-SA"/>
              </w:rPr>
            </w:pPr>
          </w:p>
          <w:p w:rsidR="005F3490" w:rsidRPr="005F3490" w:rsidRDefault="005F3490" w:rsidP="005F3490">
            <w:pPr>
              <w:suppressAutoHyphens/>
              <w:snapToGrid w:val="0"/>
              <w:ind w:right="0"/>
              <w:rPr>
                <w:rFonts w:ascii="Tahoma" w:eastAsia="Times New Roman" w:hAnsi="Tahoma" w:cs="Tahoma"/>
                <w:b/>
                <w:szCs w:val="20"/>
                <w:lang w:val="sr-Latn-BA" w:eastAsia="ar-SA"/>
              </w:rPr>
            </w:pPr>
            <w:r w:rsidRPr="005F3490">
              <w:rPr>
                <w:rFonts w:ascii="Tahoma" w:eastAsia="Times New Roman" w:hAnsi="Tahoma" w:cs="Tahoma"/>
                <w:b/>
                <w:szCs w:val="20"/>
                <w:lang w:val="sr-Latn-BA" w:eastAsia="ar-SA"/>
              </w:rPr>
              <w:t xml:space="preserve">8.  </w:t>
            </w:r>
            <w:r w:rsidRPr="005F3490">
              <w:rPr>
                <w:rFonts w:ascii="Tahoma" w:eastAsia="Times New Roman" w:hAnsi="Tahoma" w:cs="Tahoma"/>
                <w:b/>
                <w:szCs w:val="20"/>
                <w:lang w:eastAsia="ar-SA"/>
              </w:rPr>
              <w:t>FORCE MAJEURE</w:t>
            </w:r>
          </w:p>
          <w:p w:rsidR="005F3490" w:rsidRPr="005F3490" w:rsidRDefault="005F3490" w:rsidP="005F3490">
            <w:pPr>
              <w:suppressAutoHyphens/>
              <w:snapToGrid w:val="0"/>
              <w:ind w:right="0"/>
              <w:rPr>
                <w:rFonts w:ascii="Tahoma" w:eastAsia="Times New Roman" w:hAnsi="Tahoma" w:cs="Tahoma"/>
                <w:sz w:val="20"/>
                <w:szCs w:val="20"/>
                <w:lang w:val="sr-Latn-BA" w:eastAsia="ar-SA"/>
              </w:rPr>
            </w:pPr>
          </w:p>
          <w:p w:rsidR="00791E22" w:rsidRPr="00791E22" w:rsidRDefault="00791E22" w:rsidP="00791E22">
            <w:pPr>
              <w:suppressAutoHyphens/>
              <w:snapToGrid w:val="0"/>
              <w:ind w:right="0"/>
              <w:rPr>
                <w:rFonts w:ascii="Tahoma" w:eastAsia="Times New Roman" w:hAnsi="Tahoma" w:cs="Tahoma"/>
                <w:szCs w:val="20"/>
                <w:lang w:val="sr-Latn-BA" w:eastAsia="ar-SA" w:bidi="en-US"/>
              </w:rPr>
            </w:pPr>
            <w:r>
              <w:rPr>
                <w:rFonts w:ascii="Tahoma" w:eastAsia="Times New Roman" w:hAnsi="Tahoma" w:cs="Tahoma"/>
                <w:szCs w:val="20"/>
                <w:lang w:val="sr-Latn-BA" w:eastAsia="ar-SA" w:bidi="en-US"/>
              </w:rPr>
              <w:t>8</w:t>
            </w:r>
            <w:r w:rsidRPr="00791E22">
              <w:rPr>
                <w:rFonts w:ascii="Tahoma" w:eastAsia="Times New Roman" w:hAnsi="Tahoma" w:cs="Tahoma"/>
                <w:szCs w:val="20"/>
                <w:lang w:val="sr-Latn-BA" w:eastAsia="ar-SA" w:bidi="en-US"/>
              </w:rPr>
              <w:t xml:space="preserve">.1. "Force majeure" means any event beyond control of the Supplier or the Customer, as the case may be, </w:t>
            </w:r>
            <w:r w:rsidRPr="00791E22">
              <w:rPr>
                <w:rFonts w:ascii="Tahoma" w:eastAsia="Times New Roman" w:hAnsi="Tahoma" w:cs="Tahoma"/>
                <w:szCs w:val="20"/>
                <w:lang w:val="sr-Latn-BA" w:eastAsia="ar-SA" w:bidi="en-US"/>
              </w:rPr>
              <w:lastRenderedPageBreak/>
              <w:t>occurring regardless of the precautionary measures taken by the Party affected</w:t>
            </w:r>
            <w:r w:rsidR="00504FB6">
              <w:rPr>
                <w:rFonts w:ascii="Tahoma" w:eastAsia="Times New Roman" w:hAnsi="Tahoma" w:cs="Tahoma"/>
                <w:szCs w:val="20"/>
                <w:lang w:val="sr-Latn-BA" w:eastAsia="ar-SA" w:bidi="en-US"/>
              </w:rPr>
              <w:t xml:space="preserve"> and related to the following: </w:t>
            </w:r>
          </w:p>
          <w:p w:rsidR="00791E22" w:rsidRPr="00791E22" w:rsidRDefault="00791E22" w:rsidP="00791E22">
            <w:pPr>
              <w:suppressAutoHyphens/>
              <w:snapToGrid w:val="0"/>
              <w:ind w:right="0"/>
              <w:rPr>
                <w:rFonts w:ascii="Tahoma" w:eastAsia="Times New Roman" w:hAnsi="Tahoma" w:cs="Tahoma"/>
                <w:szCs w:val="20"/>
                <w:lang w:val="sr-Latn-BA" w:eastAsia="ar-SA" w:bidi="en-US"/>
              </w:rPr>
            </w:pPr>
            <w:r w:rsidRPr="00791E22">
              <w:rPr>
                <w:rFonts w:ascii="Tahoma" w:eastAsia="Times New Roman" w:hAnsi="Tahoma" w:cs="Tahoma"/>
                <w:szCs w:val="20"/>
                <w:lang w:val="sr-Latn-BA" w:eastAsia="ar-SA" w:bidi="en-US"/>
              </w:rPr>
              <w:t xml:space="preserve">    a) war, hostile action or war operations (regardless of a declaration of war), intrusion, actions of an external enemy, civil war, or </w:t>
            </w:r>
          </w:p>
          <w:p w:rsidR="00791E22" w:rsidRPr="00791E22" w:rsidRDefault="00791E22" w:rsidP="00791E22">
            <w:pPr>
              <w:suppressAutoHyphens/>
              <w:snapToGrid w:val="0"/>
              <w:ind w:right="0"/>
              <w:rPr>
                <w:rFonts w:ascii="Tahoma" w:eastAsia="Times New Roman" w:hAnsi="Tahoma" w:cs="Tahoma"/>
                <w:szCs w:val="20"/>
                <w:lang w:val="sr-Latn-BA" w:eastAsia="ar-SA" w:bidi="en-US"/>
              </w:rPr>
            </w:pPr>
            <w:r w:rsidRPr="00791E22">
              <w:rPr>
                <w:rFonts w:ascii="Tahoma" w:eastAsia="Times New Roman" w:hAnsi="Tahoma" w:cs="Tahoma"/>
                <w:szCs w:val="20"/>
                <w:lang w:val="sr-Latn-BA" w:eastAsia="ar-SA" w:bidi="en-US"/>
              </w:rPr>
              <w:t>    b) uprising, revolution, insurrection, rebellion, overthrow of a civilian or military government, conspiracy, armed conflicts, social unrest, terrorist acts, or</w:t>
            </w:r>
          </w:p>
          <w:p w:rsidR="00791E22" w:rsidRPr="00791E22" w:rsidRDefault="00791E22" w:rsidP="00791E22">
            <w:pPr>
              <w:suppressAutoHyphens/>
              <w:snapToGrid w:val="0"/>
              <w:ind w:right="0"/>
              <w:rPr>
                <w:rFonts w:ascii="Tahoma" w:eastAsia="Times New Roman" w:hAnsi="Tahoma" w:cs="Tahoma"/>
                <w:szCs w:val="20"/>
                <w:lang w:val="sr-Latn-BA" w:eastAsia="ar-SA" w:bidi="en-US"/>
              </w:rPr>
            </w:pPr>
            <w:r w:rsidRPr="00791E22">
              <w:rPr>
                <w:rFonts w:ascii="Tahoma" w:eastAsia="Times New Roman" w:hAnsi="Tahoma" w:cs="Tahoma"/>
                <w:szCs w:val="20"/>
                <w:lang w:val="sr-Latn-BA" w:eastAsia="ar-SA" w:bidi="en-US"/>
              </w:rPr>
              <w:t xml:space="preserve">    c) confiscation, nationalization, mobilization, seizure or requisition by order of any government or legal or actual authority or ruler, or due to any other act or omission of a local authority or ruler or due to any other act or omission of a local government agencies or national government, or </w:t>
            </w:r>
            <w:r w:rsidRPr="00791E22">
              <w:rPr>
                <w:rFonts w:ascii="Tahoma" w:eastAsia="Times New Roman" w:hAnsi="Tahoma" w:cs="Tahoma"/>
                <w:szCs w:val="20"/>
                <w:lang w:val="sr-Latn-BA" w:eastAsia="ar-SA" w:bidi="en-US"/>
              </w:rPr>
              <w:br/>
              <w:t xml:space="preserve">     d) strike, sabotage, lockout, embargo, restriction on imports/exports, blockade of ports, lack of ordinary means of social transport and communications, shipwrecks, lack or restriction of electricity supply, epidemics, quarantine, plague, or</w:t>
            </w:r>
          </w:p>
          <w:p w:rsidR="00E63E3E" w:rsidRPr="00791E22" w:rsidRDefault="00791E22" w:rsidP="00791E22">
            <w:pPr>
              <w:suppressAutoHyphens/>
              <w:snapToGrid w:val="0"/>
              <w:ind w:right="0"/>
              <w:rPr>
                <w:rFonts w:ascii="Tahoma" w:eastAsia="Times New Roman" w:hAnsi="Tahoma" w:cs="Tahoma"/>
                <w:szCs w:val="20"/>
                <w:lang w:val="sr-Latn-BA" w:eastAsia="ar-SA" w:bidi="en-US"/>
              </w:rPr>
            </w:pPr>
            <w:r w:rsidRPr="00791E22">
              <w:rPr>
                <w:rFonts w:ascii="Tahoma" w:eastAsia="Times New Roman" w:hAnsi="Tahoma" w:cs="Tahoma"/>
                <w:szCs w:val="20"/>
                <w:lang w:val="sr-Latn-BA" w:eastAsia="ar-SA" w:bidi="en-US"/>
              </w:rPr>
              <w:t>    e) earthquakes, landslides, volcanic eruptions, fires, floods or tsunamis, typhoons or cyclones, hurricanes, storms, lightning strikes or other events having catastrophic consequences, radioactive releases, atomic blast waves, radioactive effects on the local environment, shock waves, caused by airplanes or other flying objects, or other events, which could not be reasonably foreseen by either Party, or other natural and arti</w:t>
            </w:r>
            <w:r w:rsidR="00504FB6">
              <w:rPr>
                <w:rFonts w:ascii="Tahoma" w:eastAsia="Times New Roman" w:hAnsi="Tahoma" w:cs="Tahoma"/>
                <w:szCs w:val="20"/>
                <w:lang w:val="sr-Latn-BA" w:eastAsia="ar-SA" w:bidi="en-US"/>
              </w:rPr>
              <w:t>ficially induced circumstances.</w:t>
            </w:r>
          </w:p>
          <w:p w:rsidR="00791E22" w:rsidRPr="00791E22" w:rsidRDefault="00791E22" w:rsidP="00791E22">
            <w:pPr>
              <w:suppressAutoHyphens/>
              <w:snapToGrid w:val="0"/>
              <w:ind w:right="0"/>
              <w:rPr>
                <w:rFonts w:ascii="Tahoma" w:eastAsia="Times New Roman" w:hAnsi="Tahoma" w:cs="Tahoma"/>
                <w:szCs w:val="20"/>
                <w:lang w:val="sr-Latn-BA" w:eastAsia="ar-SA" w:bidi="en-US"/>
              </w:rPr>
            </w:pPr>
            <w:r>
              <w:rPr>
                <w:rFonts w:ascii="Tahoma" w:eastAsia="Times New Roman" w:hAnsi="Tahoma" w:cs="Tahoma"/>
                <w:szCs w:val="20"/>
                <w:lang w:val="sr-Latn-BA" w:eastAsia="ar-SA" w:bidi="en-US"/>
              </w:rPr>
              <w:t>8</w:t>
            </w:r>
            <w:r w:rsidRPr="00791E22">
              <w:rPr>
                <w:rFonts w:ascii="Tahoma" w:eastAsia="Times New Roman" w:hAnsi="Tahoma" w:cs="Tahoma"/>
                <w:szCs w:val="20"/>
                <w:lang w:val="sr-Latn-BA" w:eastAsia="ar-SA" w:bidi="en-US"/>
              </w:rPr>
              <w:t>.2. In case of force majeure circumstances preventing, hindering or causing prolongation of performance of the obligations hereunder by any of the Parties, that Party must notify the other Party in writing about the occurrence of such situation and events within 5 (five) days after the relevant occurrence, and to provide certificates thereof issued by competent a</w:t>
            </w:r>
            <w:r w:rsidR="00504FB6">
              <w:rPr>
                <w:rFonts w:ascii="Tahoma" w:eastAsia="Times New Roman" w:hAnsi="Tahoma" w:cs="Tahoma"/>
                <w:szCs w:val="20"/>
                <w:lang w:val="sr-Latn-BA" w:eastAsia="ar-SA" w:bidi="en-US"/>
              </w:rPr>
              <w:t>uthorities as soon as possible.</w:t>
            </w:r>
          </w:p>
          <w:p w:rsidR="00791E22" w:rsidRPr="00791E22" w:rsidRDefault="00791E22" w:rsidP="00791E22">
            <w:pPr>
              <w:suppressAutoHyphens/>
              <w:snapToGrid w:val="0"/>
              <w:ind w:right="0"/>
              <w:rPr>
                <w:rFonts w:ascii="Tahoma" w:eastAsia="Times New Roman" w:hAnsi="Tahoma" w:cs="Tahoma"/>
                <w:szCs w:val="20"/>
                <w:lang w:val="sr-Latn-BA" w:eastAsia="ar-SA" w:bidi="en-US"/>
              </w:rPr>
            </w:pPr>
            <w:r>
              <w:rPr>
                <w:rFonts w:ascii="Tahoma" w:eastAsia="Times New Roman" w:hAnsi="Tahoma" w:cs="Tahoma"/>
                <w:szCs w:val="20"/>
                <w:lang w:val="sr-Latn-BA" w:eastAsia="ar-SA" w:bidi="en-US"/>
              </w:rPr>
              <w:t>8</w:t>
            </w:r>
            <w:r w:rsidRPr="00791E22">
              <w:rPr>
                <w:rFonts w:ascii="Tahoma" w:eastAsia="Times New Roman" w:hAnsi="Tahoma" w:cs="Tahoma"/>
                <w:szCs w:val="20"/>
                <w:lang w:val="sr-Latn-BA" w:eastAsia="ar-SA" w:bidi="en-US"/>
              </w:rPr>
              <w:t xml:space="preserve">.3. The Party or Parties sending such notification shall be relieved from the performance or full performance of their obligations hereunder for the entire period of relevant force majeure duration, to the extent such force prevents, hinders or causes prolongation of performance of obligations by the affected Party. </w:t>
            </w:r>
            <w:r w:rsidR="00557120" w:rsidRPr="00C022BA">
              <w:rPr>
                <w:rFonts w:ascii="Tahoma" w:eastAsia="Times New Roman" w:hAnsi="Tahoma" w:cs="Tahoma"/>
                <w:szCs w:val="20"/>
                <w:lang w:val="sr-Latn-BA" w:eastAsia="ar-SA" w:bidi="en-US"/>
              </w:rPr>
              <w:t>The t</w:t>
            </w:r>
            <w:r w:rsidR="00A666A1" w:rsidRPr="00C022BA">
              <w:rPr>
                <w:rFonts w:ascii="Tahoma" w:eastAsia="Times New Roman" w:hAnsi="Tahoma" w:cs="Tahoma"/>
                <w:szCs w:val="20"/>
                <w:lang w:val="sr-Latn-BA" w:eastAsia="ar-SA" w:bidi="en-US"/>
              </w:rPr>
              <w:t xml:space="preserve">ime </w:t>
            </w:r>
            <w:r w:rsidR="00557120" w:rsidRPr="00C022BA">
              <w:rPr>
                <w:rFonts w:ascii="Tahoma" w:eastAsia="Times New Roman" w:hAnsi="Tahoma" w:cs="Tahoma"/>
                <w:szCs w:val="20"/>
                <w:lang w:val="sr-Latn-BA" w:eastAsia="ar-SA" w:bidi="en-US"/>
              </w:rPr>
              <w:t>specified</w:t>
            </w:r>
            <w:r w:rsidR="00A666A1" w:rsidRPr="00C022BA">
              <w:rPr>
                <w:rFonts w:ascii="Tahoma" w:eastAsia="Times New Roman" w:hAnsi="Tahoma" w:cs="Tahoma"/>
                <w:szCs w:val="20"/>
                <w:lang w:val="sr-Latn-BA" w:eastAsia="ar-SA" w:bidi="en-US"/>
              </w:rPr>
              <w:t xml:space="preserve"> for fulfillment of </w:t>
            </w:r>
            <w:r w:rsidR="00557120" w:rsidRPr="00C022BA">
              <w:rPr>
                <w:rFonts w:ascii="Tahoma" w:eastAsia="Times New Roman" w:hAnsi="Tahoma" w:cs="Tahoma"/>
                <w:szCs w:val="20"/>
                <w:lang w:val="sr-Latn-BA" w:eastAsia="ar-SA" w:bidi="en-US"/>
              </w:rPr>
              <w:t xml:space="preserve">contractual </w:t>
            </w:r>
            <w:r w:rsidR="00A666A1" w:rsidRPr="00C022BA">
              <w:rPr>
                <w:rFonts w:ascii="Tahoma" w:eastAsia="Times New Roman" w:hAnsi="Tahoma" w:cs="Tahoma"/>
                <w:szCs w:val="20"/>
                <w:lang w:val="sr-Latn-BA" w:eastAsia="ar-SA" w:bidi="en-US"/>
              </w:rPr>
              <w:t xml:space="preserve">obligations must be extended in accordance with </w:t>
            </w:r>
            <w:r w:rsidR="00557120" w:rsidRPr="00C022BA">
              <w:rPr>
                <w:rFonts w:ascii="Tahoma" w:eastAsia="Times New Roman" w:hAnsi="Tahoma" w:cs="Tahoma"/>
                <w:szCs w:val="20"/>
                <w:lang w:val="sr-Latn-BA" w:eastAsia="ar-SA" w:bidi="en-US"/>
              </w:rPr>
              <w:t>Cl. 4.</w:t>
            </w:r>
          </w:p>
          <w:p w:rsidR="00791E22" w:rsidRPr="00791E22" w:rsidRDefault="00791E22" w:rsidP="00791E22">
            <w:pPr>
              <w:suppressAutoHyphens/>
              <w:snapToGrid w:val="0"/>
              <w:ind w:right="0"/>
              <w:rPr>
                <w:rFonts w:ascii="Tahoma" w:eastAsia="Times New Roman" w:hAnsi="Tahoma" w:cs="Tahoma"/>
                <w:szCs w:val="20"/>
                <w:lang w:val="sr-Latn-BA" w:eastAsia="ar-SA" w:bidi="en-US"/>
              </w:rPr>
            </w:pPr>
            <w:r>
              <w:rPr>
                <w:rFonts w:ascii="Tahoma" w:eastAsia="Times New Roman" w:hAnsi="Tahoma" w:cs="Tahoma"/>
                <w:szCs w:val="20"/>
                <w:lang w:val="sr-Latn-BA" w:eastAsia="ar-SA" w:bidi="en-US"/>
              </w:rPr>
              <w:t>8</w:t>
            </w:r>
            <w:r w:rsidRPr="00791E22">
              <w:rPr>
                <w:rFonts w:ascii="Tahoma" w:eastAsia="Times New Roman" w:hAnsi="Tahoma" w:cs="Tahoma"/>
                <w:szCs w:val="20"/>
                <w:lang w:val="sr-Latn-BA" w:eastAsia="ar-SA" w:bidi="en-US"/>
              </w:rPr>
              <w:t>.4. The Party or Parties, affected by force majeure, shall use reasonable efforts to mitigate consequences of a force majeure event affecting the performance of their obligations hereunder, however it shall not affect the right of either Party to terminate the Agreement in accordance with th</w:t>
            </w:r>
            <w:r>
              <w:rPr>
                <w:rFonts w:ascii="Tahoma" w:eastAsia="Times New Roman" w:hAnsi="Tahoma" w:cs="Tahoma"/>
                <w:szCs w:val="20"/>
                <w:lang w:val="sr-Latn-BA" w:eastAsia="ar-SA" w:bidi="en-US"/>
              </w:rPr>
              <w:t>e conditions set forth in Cl. 8</w:t>
            </w:r>
            <w:r w:rsidR="00504FB6">
              <w:rPr>
                <w:rFonts w:ascii="Tahoma" w:eastAsia="Times New Roman" w:hAnsi="Tahoma" w:cs="Tahoma"/>
                <w:szCs w:val="20"/>
                <w:lang w:val="sr-Latn-BA" w:eastAsia="ar-SA" w:bidi="en-US"/>
              </w:rPr>
              <w:t>.6. below.</w:t>
            </w:r>
          </w:p>
          <w:p w:rsidR="00791E22" w:rsidRPr="00791E22" w:rsidRDefault="00791E22" w:rsidP="00791E22">
            <w:pPr>
              <w:suppressAutoHyphens/>
              <w:snapToGrid w:val="0"/>
              <w:ind w:right="0"/>
              <w:rPr>
                <w:rFonts w:ascii="Tahoma" w:eastAsia="Times New Roman" w:hAnsi="Tahoma" w:cs="Tahoma"/>
                <w:szCs w:val="20"/>
                <w:lang w:val="sr-Latn-BA" w:eastAsia="ar-SA" w:bidi="en-US"/>
              </w:rPr>
            </w:pPr>
            <w:r>
              <w:rPr>
                <w:rFonts w:ascii="Tahoma" w:eastAsia="Times New Roman" w:hAnsi="Tahoma" w:cs="Tahoma"/>
                <w:szCs w:val="20"/>
                <w:lang w:val="sr-Latn-BA" w:eastAsia="ar-SA" w:bidi="en-US"/>
              </w:rPr>
              <w:lastRenderedPageBreak/>
              <w:t>8</w:t>
            </w:r>
            <w:r w:rsidRPr="00791E22">
              <w:rPr>
                <w:rFonts w:ascii="Tahoma" w:eastAsia="Times New Roman" w:hAnsi="Tahoma" w:cs="Tahoma"/>
                <w:szCs w:val="20"/>
                <w:lang w:val="sr-Latn-BA" w:eastAsia="ar-SA" w:bidi="en-US"/>
              </w:rPr>
              <w:t xml:space="preserve">.5. Any delay or non-performance of obligations by any of the Parties due to force majeure, </w:t>
            </w:r>
          </w:p>
          <w:p w:rsidR="00791E22" w:rsidRPr="00791E22" w:rsidRDefault="00791E22" w:rsidP="00791E22">
            <w:pPr>
              <w:suppressAutoHyphens/>
              <w:snapToGrid w:val="0"/>
              <w:ind w:right="0"/>
              <w:rPr>
                <w:rFonts w:ascii="Tahoma" w:eastAsia="Times New Roman" w:hAnsi="Tahoma" w:cs="Tahoma"/>
                <w:szCs w:val="20"/>
                <w:lang w:val="sr-Latn-BA" w:eastAsia="ar-SA" w:bidi="en-US"/>
              </w:rPr>
            </w:pPr>
            <w:r w:rsidRPr="00791E22">
              <w:rPr>
                <w:rFonts w:ascii="Tahoma" w:eastAsia="Times New Roman" w:hAnsi="Tahoma" w:cs="Tahoma"/>
                <w:szCs w:val="20"/>
                <w:lang w:val="sr-Latn-BA" w:eastAsia="ar-SA" w:bidi="en-US"/>
              </w:rPr>
              <w:t> </w:t>
            </w:r>
            <w:r w:rsidRPr="00791E22">
              <w:rPr>
                <w:rFonts w:ascii="Tahoma" w:eastAsia="Times New Roman" w:hAnsi="Tahoma" w:cs="Tahoma"/>
                <w:szCs w:val="20"/>
                <w:lang w:val="sr-Latn-BA" w:eastAsia="ar-SA" w:bidi="en-US"/>
              </w:rPr>
              <w:tab/>
              <w:t>a) shall not constitute a ground for non-performance or breach of the terms of the Agreement, and</w:t>
            </w:r>
          </w:p>
          <w:p w:rsidR="00791E22" w:rsidRDefault="00791E22" w:rsidP="00791E22">
            <w:pPr>
              <w:suppressAutoHyphens/>
              <w:snapToGrid w:val="0"/>
              <w:ind w:right="0"/>
              <w:rPr>
                <w:rFonts w:ascii="Tahoma" w:eastAsia="Times New Roman" w:hAnsi="Tahoma" w:cs="Tahoma"/>
                <w:szCs w:val="20"/>
                <w:lang w:val="sr-Latn-BA" w:eastAsia="ar-SA" w:bidi="en-US"/>
              </w:rPr>
            </w:pPr>
            <w:r w:rsidRPr="00791E22">
              <w:rPr>
                <w:rFonts w:ascii="Tahoma" w:eastAsia="Times New Roman" w:hAnsi="Tahoma" w:cs="Tahoma"/>
                <w:szCs w:val="20"/>
                <w:lang w:val="sr-Latn-BA" w:eastAsia="ar-SA" w:bidi="en-US"/>
              </w:rPr>
              <w:t>b) shall not constitute a ground for submission of any complaint for damages or for related costs and expenses, to the extent that such delay or non-performance are resulting fr</w:t>
            </w:r>
            <w:r w:rsidR="00504FB6">
              <w:rPr>
                <w:rFonts w:ascii="Tahoma" w:eastAsia="Times New Roman" w:hAnsi="Tahoma" w:cs="Tahoma"/>
                <w:szCs w:val="20"/>
                <w:lang w:val="sr-Latn-BA" w:eastAsia="ar-SA" w:bidi="en-US"/>
              </w:rPr>
              <w:t>om force majeure circumstances.</w:t>
            </w:r>
          </w:p>
          <w:p w:rsidR="00B955BD" w:rsidRPr="00791E22" w:rsidRDefault="00B955BD" w:rsidP="00791E22">
            <w:pPr>
              <w:suppressAutoHyphens/>
              <w:snapToGrid w:val="0"/>
              <w:ind w:right="0"/>
              <w:rPr>
                <w:rFonts w:ascii="Tahoma" w:eastAsia="Times New Roman" w:hAnsi="Tahoma" w:cs="Tahoma"/>
                <w:szCs w:val="20"/>
                <w:lang w:val="sr-Latn-BA" w:eastAsia="ar-SA" w:bidi="en-US"/>
              </w:rPr>
            </w:pPr>
          </w:p>
          <w:p w:rsidR="00791E22" w:rsidRPr="00791E22" w:rsidRDefault="00791E22" w:rsidP="00791E22">
            <w:pPr>
              <w:suppressAutoHyphens/>
              <w:snapToGrid w:val="0"/>
              <w:ind w:right="0"/>
              <w:rPr>
                <w:rFonts w:ascii="Tahoma" w:eastAsia="Times New Roman" w:hAnsi="Tahoma" w:cs="Tahoma"/>
                <w:szCs w:val="20"/>
                <w:lang w:val="sr-Latn-BA" w:eastAsia="ar-SA" w:bidi="en-US"/>
              </w:rPr>
            </w:pPr>
            <w:r>
              <w:rPr>
                <w:rFonts w:ascii="Tahoma" w:eastAsia="Times New Roman" w:hAnsi="Tahoma" w:cs="Tahoma"/>
                <w:szCs w:val="20"/>
                <w:lang w:val="sr-Latn-BA" w:eastAsia="ar-SA" w:bidi="en-US"/>
              </w:rPr>
              <w:t>8</w:t>
            </w:r>
            <w:r w:rsidRPr="00791E22">
              <w:rPr>
                <w:rFonts w:ascii="Tahoma" w:eastAsia="Times New Roman" w:hAnsi="Tahoma" w:cs="Tahoma"/>
                <w:szCs w:val="20"/>
                <w:lang w:val="sr-Latn-BA" w:eastAsia="ar-SA" w:bidi="en-US"/>
              </w:rPr>
              <w:t xml:space="preserve">.6. If force majeure circumstances continue for a period of </w:t>
            </w:r>
            <w:r w:rsidR="000F28B7">
              <w:rPr>
                <w:rFonts w:ascii="Tahoma" w:eastAsia="Times New Roman" w:hAnsi="Tahoma" w:cs="Tahoma"/>
                <w:szCs w:val="20"/>
                <w:lang w:val="sr-Latn-BA" w:eastAsia="ar-SA" w:bidi="en-US"/>
              </w:rPr>
              <w:t xml:space="preserve">30 </w:t>
            </w:r>
            <w:r w:rsidRPr="00791E22">
              <w:rPr>
                <w:rFonts w:ascii="Tahoma" w:eastAsia="Times New Roman" w:hAnsi="Tahoma" w:cs="Tahoma"/>
                <w:szCs w:val="20"/>
                <w:lang w:val="sr-Latn-BA" w:eastAsia="ar-SA" w:bidi="en-US"/>
              </w:rPr>
              <w:t>(</w:t>
            </w:r>
            <w:r w:rsidR="000F28B7" w:rsidRPr="000F28B7">
              <w:rPr>
                <w:rFonts w:ascii="Tahoma" w:eastAsia="Times New Roman" w:hAnsi="Tahoma" w:cs="Tahoma"/>
                <w:szCs w:val="20"/>
                <w:lang w:val="sr-Latn-BA" w:eastAsia="ar-SA" w:bidi="en-US"/>
              </w:rPr>
              <w:t>thirty</w:t>
            </w:r>
            <w:r w:rsidRPr="00791E22">
              <w:rPr>
                <w:rFonts w:ascii="Tahoma" w:eastAsia="Times New Roman" w:hAnsi="Tahoma" w:cs="Tahoma"/>
                <w:szCs w:val="20"/>
                <w:lang w:val="sr-Latn-BA" w:eastAsia="ar-SA" w:bidi="en-US"/>
              </w:rPr>
              <w:t>) or more days, each Party shall have the right to terminate the Agreement, provided that such Party must notify the other Party of their intention to terminate the Agreement.</w:t>
            </w:r>
          </w:p>
          <w:p w:rsidR="00791E22" w:rsidRPr="00791E22" w:rsidRDefault="00791E22" w:rsidP="00791E22">
            <w:pPr>
              <w:suppressAutoHyphens/>
              <w:snapToGrid w:val="0"/>
              <w:ind w:right="0"/>
              <w:rPr>
                <w:rFonts w:ascii="Tahoma" w:eastAsia="Times New Roman" w:hAnsi="Tahoma" w:cs="Tahoma"/>
                <w:szCs w:val="20"/>
                <w:lang w:val="sr-Latn-BA" w:eastAsia="ar-SA" w:bidi="en-US"/>
              </w:rPr>
            </w:pPr>
            <w:r>
              <w:rPr>
                <w:rFonts w:ascii="Tahoma" w:eastAsia="Times New Roman" w:hAnsi="Tahoma" w:cs="Tahoma"/>
                <w:szCs w:val="20"/>
                <w:lang w:val="sr-Latn-BA" w:eastAsia="ar-SA" w:bidi="en-US"/>
              </w:rPr>
              <w:t>8</w:t>
            </w:r>
            <w:r w:rsidRPr="00791E22">
              <w:rPr>
                <w:rFonts w:ascii="Tahoma" w:eastAsia="Times New Roman" w:hAnsi="Tahoma" w:cs="Tahoma"/>
                <w:szCs w:val="20"/>
                <w:lang w:val="sr-Latn-BA" w:eastAsia="ar-SA" w:bidi="en-US"/>
              </w:rPr>
              <w:t>.7. Fulfillment of obligations between the Parties shall be suspended over the entire period of force majeure duration, and upon cessation of force majeure, each Party shall undertake to fulfill their obligatio</w:t>
            </w:r>
            <w:r w:rsidR="00504FB6">
              <w:rPr>
                <w:rFonts w:ascii="Tahoma" w:eastAsia="Times New Roman" w:hAnsi="Tahoma" w:cs="Tahoma"/>
                <w:szCs w:val="20"/>
                <w:lang w:val="sr-Latn-BA" w:eastAsia="ar-SA" w:bidi="en-US"/>
              </w:rPr>
              <w:t>ns assumed under the Agreement.</w:t>
            </w:r>
          </w:p>
          <w:p w:rsidR="000F28B7" w:rsidRDefault="00791E22" w:rsidP="00557120">
            <w:pPr>
              <w:suppressAutoHyphens/>
              <w:snapToGrid w:val="0"/>
              <w:ind w:right="0"/>
              <w:rPr>
                <w:rFonts w:ascii="Tahoma" w:eastAsia="Times New Roman" w:hAnsi="Tahoma" w:cs="Tahoma"/>
                <w:szCs w:val="20"/>
                <w:lang w:val="sr-Latn-BA" w:eastAsia="ar-SA" w:bidi="en-US"/>
              </w:rPr>
            </w:pPr>
            <w:r>
              <w:rPr>
                <w:rFonts w:ascii="Tahoma" w:eastAsia="Times New Roman" w:hAnsi="Tahoma" w:cs="Tahoma"/>
                <w:szCs w:val="20"/>
                <w:lang w:val="sr-Latn-BA" w:eastAsia="ar-SA" w:bidi="en-US"/>
              </w:rPr>
              <w:t>8</w:t>
            </w:r>
            <w:r w:rsidRPr="00791E22">
              <w:rPr>
                <w:rFonts w:ascii="Tahoma" w:eastAsia="Times New Roman" w:hAnsi="Tahoma" w:cs="Tahoma"/>
                <w:szCs w:val="20"/>
                <w:lang w:val="sr-Latn-BA" w:eastAsia="ar-SA" w:bidi="en-US"/>
              </w:rPr>
              <w:t xml:space="preserve">.8. In case of </w:t>
            </w:r>
            <w:r w:rsidR="00504FB6">
              <w:rPr>
                <w:rFonts w:ascii="Tahoma" w:eastAsia="Times New Roman" w:hAnsi="Tahoma" w:cs="Tahoma"/>
                <w:szCs w:val="20"/>
                <w:lang w:val="sr-Latn-BA" w:eastAsia="ar-SA" w:bidi="en-US"/>
              </w:rPr>
              <w:t>Contract</w:t>
            </w:r>
            <w:r w:rsidRPr="00791E22">
              <w:rPr>
                <w:rFonts w:ascii="Tahoma" w:eastAsia="Times New Roman" w:hAnsi="Tahoma" w:cs="Tahoma"/>
                <w:szCs w:val="20"/>
                <w:lang w:val="sr-Latn-BA" w:eastAsia="ar-SA" w:bidi="en-US"/>
              </w:rPr>
              <w:t xml:space="preserve"> termination due to force majeure, the </w:t>
            </w:r>
            <w:r w:rsidR="00504FB6">
              <w:rPr>
                <w:rFonts w:ascii="Tahoma" w:eastAsia="Times New Roman" w:hAnsi="Tahoma" w:cs="Tahoma"/>
                <w:szCs w:val="20"/>
                <w:lang w:val="sr-Latn-BA" w:eastAsia="ar-SA" w:bidi="en-US"/>
              </w:rPr>
              <w:t>Customer</w:t>
            </w:r>
            <w:r w:rsidRPr="00791E22">
              <w:rPr>
                <w:rFonts w:ascii="Tahoma" w:eastAsia="Times New Roman" w:hAnsi="Tahoma" w:cs="Tahoma"/>
                <w:szCs w:val="20"/>
                <w:lang w:val="sr-Latn-BA" w:eastAsia="ar-SA" w:bidi="en-US"/>
              </w:rPr>
              <w:t xml:space="preserve"> shall pay to the </w:t>
            </w:r>
            <w:r w:rsidR="00504FB6" w:rsidRPr="00504FB6">
              <w:rPr>
                <w:rFonts w:ascii="Tahoma" w:eastAsia="Times New Roman" w:hAnsi="Tahoma" w:cs="Tahoma"/>
                <w:szCs w:val="20"/>
                <w:lang w:val="sr-Latn-BA" w:eastAsia="ar-SA" w:bidi="en-US"/>
              </w:rPr>
              <w:t>Supplier</w:t>
            </w:r>
            <w:r w:rsidRPr="00791E22">
              <w:rPr>
                <w:rFonts w:ascii="Tahoma" w:eastAsia="Times New Roman" w:hAnsi="Tahoma" w:cs="Tahoma"/>
                <w:szCs w:val="20"/>
                <w:lang w:val="sr-Latn-BA" w:eastAsia="ar-SA" w:bidi="en-US"/>
              </w:rPr>
              <w:t xml:space="preserve"> </w:t>
            </w:r>
            <w:r w:rsidR="00504FB6">
              <w:rPr>
                <w:rFonts w:ascii="Tahoma" w:eastAsia="Times New Roman" w:hAnsi="Tahoma" w:cs="Tahoma"/>
                <w:szCs w:val="20"/>
                <w:lang w:val="sr-Latn-BA" w:eastAsia="ar-SA" w:bidi="en-US"/>
              </w:rPr>
              <w:t xml:space="preserve">for </w:t>
            </w:r>
            <w:r w:rsidRPr="00791E22">
              <w:rPr>
                <w:rFonts w:ascii="Tahoma" w:eastAsia="Times New Roman" w:hAnsi="Tahoma" w:cs="Tahoma"/>
                <w:szCs w:val="20"/>
                <w:lang w:val="sr-Latn-BA" w:eastAsia="ar-SA" w:bidi="en-US"/>
              </w:rPr>
              <w:t>delivered</w:t>
            </w:r>
            <w:r w:rsidR="00504FB6">
              <w:rPr>
                <w:rFonts w:ascii="Tahoma" w:eastAsia="Times New Roman" w:hAnsi="Tahoma" w:cs="Tahoma"/>
                <w:szCs w:val="20"/>
                <w:lang w:val="sr-Latn-BA" w:eastAsia="ar-SA" w:bidi="en-US"/>
              </w:rPr>
              <w:t xml:space="preserve"> goods </w:t>
            </w:r>
            <w:r w:rsidR="00504FB6" w:rsidRPr="00504FB6">
              <w:rPr>
                <w:rFonts w:ascii="Tahoma" w:eastAsia="Times New Roman" w:hAnsi="Tahoma" w:cs="Tahoma"/>
                <w:szCs w:val="20"/>
                <w:lang w:val="sr-Latn-BA" w:eastAsia="ar-SA" w:bidi="en-US"/>
              </w:rPr>
              <w:t xml:space="preserve">which become the property of the </w:t>
            </w:r>
            <w:r w:rsidR="00504FB6">
              <w:rPr>
                <w:rFonts w:ascii="Tahoma" w:eastAsia="Times New Roman" w:hAnsi="Tahoma" w:cs="Tahoma"/>
                <w:szCs w:val="20"/>
                <w:lang w:val="sr-Latn-BA" w:eastAsia="ar-SA" w:bidi="en-US"/>
              </w:rPr>
              <w:t>Customer.</w:t>
            </w:r>
          </w:p>
          <w:p w:rsidR="00E63E3E" w:rsidRPr="00557120" w:rsidRDefault="00E63E3E" w:rsidP="00557120">
            <w:pPr>
              <w:suppressAutoHyphens/>
              <w:snapToGrid w:val="0"/>
              <w:ind w:right="0"/>
              <w:rPr>
                <w:rFonts w:ascii="Tahoma" w:eastAsia="Times New Roman" w:hAnsi="Tahoma" w:cs="Tahoma"/>
                <w:szCs w:val="20"/>
                <w:lang w:val="sr-Latn-BA" w:eastAsia="ar-SA" w:bidi="en-US"/>
              </w:rPr>
            </w:pPr>
          </w:p>
          <w:p w:rsidR="00626296" w:rsidRPr="00626296" w:rsidRDefault="00626296" w:rsidP="00626296">
            <w:pPr>
              <w:suppressAutoHyphens/>
              <w:snapToGrid w:val="0"/>
              <w:ind w:right="0"/>
              <w:rPr>
                <w:rFonts w:ascii="Tahoma" w:eastAsia="Times New Roman" w:hAnsi="Tahoma" w:cs="Tahoma"/>
                <w:b/>
                <w:szCs w:val="20"/>
                <w:lang w:val="sr-Latn-BA" w:eastAsia="ar-SA"/>
              </w:rPr>
            </w:pPr>
            <w:r w:rsidRPr="00626296">
              <w:rPr>
                <w:rFonts w:ascii="Tahoma" w:eastAsia="Times New Roman" w:hAnsi="Tahoma" w:cs="Tahoma"/>
                <w:b/>
                <w:szCs w:val="20"/>
                <w:lang w:val="sr-Latn-BA" w:eastAsia="ar-SA"/>
              </w:rPr>
              <w:t xml:space="preserve">9. </w:t>
            </w:r>
            <w:r w:rsidRPr="00626296">
              <w:rPr>
                <w:rFonts w:ascii="Tahoma" w:eastAsia="Times New Roman" w:hAnsi="Tahoma" w:cs="Tahoma"/>
                <w:b/>
                <w:szCs w:val="20"/>
                <w:lang w:eastAsia="ar-SA"/>
              </w:rPr>
              <w:t>TRANSITIONAL AND FINAL PROVISIONS</w:t>
            </w:r>
          </w:p>
          <w:p w:rsidR="00626296" w:rsidRPr="00626296" w:rsidRDefault="00626296" w:rsidP="00626296">
            <w:pPr>
              <w:suppressAutoHyphens/>
              <w:snapToGrid w:val="0"/>
              <w:ind w:right="0"/>
              <w:rPr>
                <w:rFonts w:ascii="Tahoma" w:eastAsia="Times New Roman" w:hAnsi="Tahoma" w:cs="Tahoma"/>
                <w:sz w:val="20"/>
                <w:szCs w:val="20"/>
                <w:lang w:val="sr-Latn-BA" w:eastAsia="ar-SA"/>
              </w:rPr>
            </w:pPr>
          </w:p>
          <w:p w:rsidR="002D3673" w:rsidRPr="003843CF" w:rsidRDefault="002D3673" w:rsidP="002D3673">
            <w:pPr>
              <w:ind w:right="0"/>
              <w:rPr>
                <w:rFonts w:ascii="Tahoma" w:eastAsia="Calibri" w:hAnsi="Tahoma" w:cs="Tahoma"/>
                <w:color w:val="000000" w:themeColor="text1"/>
              </w:rPr>
            </w:pPr>
            <w:r w:rsidRPr="003843CF">
              <w:rPr>
                <w:rFonts w:ascii="Tahoma" w:eastAsia="Calibri" w:hAnsi="Tahoma" w:cs="Tahoma"/>
                <w:color w:val="000000" w:themeColor="text1"/>
                <w:lang w:val="sr-Latn-BA"/>
              </w:rPr>
              <w:t xml:space="preserve">9.1.   </w:t>
            </w:r>
            <w:r w:rsidRPr="003843CF">
              <w:rPr>
                <w:rFonts w:ascii="Tahoma" w:eastAsia="Calibri" w:hAnsi="Tahoma" w:cs="Tahoma"/>
                <w:color w:val="000000" w:themeColor="text1"/>
              </w:rPr>
              <w:t>The Customer and the Supplier have the right to terminate this Contract unilaterally in case there is a delay in the performance of the obligations by any party under this Contract which lasts for more than one month.</w:t>
            </w:r>
          </w:p>
          <w:p w:rsidR="002D3673" w:rsidRPr="003843CF" w:rsidRDefault="002D3673" w:rsidP="002D3673">
            <w:pPr>
              <w:ind w:right="0"/>
              <w:rPr>
                <w:rFonts w:ascii="Tahoma" w:eastAsia="Calibri" w:hAnsi="Tahoma" w:cs="Tahoma"/>
                <w:color w:val="000000" w:themeColor="text1"/>
              </w:rPr>
            </w:pPr>
            <w:r w:rsidRPr="003843CF">
              <w:rPr>
                <w:rFonts w:ascii="Tahoma" w:eastAsia="Calibri" w:hAnsi="Tahoma" w:cs="Tahoma"/>
                <w:color w:val="000000" w:themeColor="text1"/>
                <w:lang w:val="sr-Latn-BA"/>
              </w:rPr>
              <w:t xml:space="preserve">9.2.   </w:t>
            </w:r>
            <w:r w:rsidRPr="003843CF">
              <w:rPr>
                <w:rFonts w:ascii="Tahoma" w:eastAsia="Calibri" w:hAnsi="Tahoma" w:cs="Tahoma"/>
                <w:color w:val="000000" w:themeColor="text1"/>
              </w:rPr>
              <w:t>In case of change of the names of the Parties, their legal status and capacity, the address and payment details the Party which makes such change is obliged to inform the other Party about it in a three days’ time.</w:t>
            </w:r>
          </w:p>
          <w:p w:rsidR="002D3673" w:rsidRPr="003843CF" w:rsidRDefault="002D3673" w:rsidP="002D3673">
            <w:pPr>
              <w:ind w:right="0"/>
              <w:rPr>
                <w:rFonts w:ascii="Tahoma" w:hAnsi="Tahoma"/>
                <w:color w:val="000000" w:themeColor="text1"/>
                <w:lang w:val="en"/>
              </w:rPr>
            </w:pPr>
          </w:p>
          <w:p w:rsidR="002D3673" w:rsidRPr="003843CF" w:rsidRDefault="002D3673" w:rsidP="002D3673">
            <w:pPr>
              <w:ind w:right="0"/>
              <w:rPr>
                <w:rFonts w:ascii="Tahoma" w:hAnsi="Tahoma"/>
                <w:color w:val="000000" w:themeColor="text1"/>
                <w:lang w:val="en"/>
              </w:rPr>
            </w:pPr>
            <w:r w:rsidRPr="003843CF">
              <w:rPr>
                <w:rFonts w:ascii="Tahoma" w:hAnsi="Tahoma"/>
                <w:color w:val="000000" w:themeColor="text1"/>
                <w:lang w:val="en"/>
              </w:rPr>
              <w:t>9.3. Each of the Parties must ensure the confidential information made available to it hereunder is protected from unauthorized use, distribution or publication.</w:t>
            </w:r>
          </w:p>
          <w:p w:rsidR="002D3673" w:rsidRPr="003843CF" w:rsidRDefault="002D3673" w:rsidP="002D3673">
            <w:pPr>
              <w:ind w:right="0"/>
              <w:rPr>
                <w:rFonts w:ascii="Tahoma" w:hAnsi="Tahoma"/>
                <w:color w:val="000000" w:themeColor="text1"/>
                <w:lang w:val="en"/>
              </w:rPr>
            </w:pPr>
          </w:p>
          <w:p w:rsidR="002D3673" w:rsidRPr="003843CF" w:rsidRDefault="002D3673" w:rsidP="002D3673">
            <w:pPr>
              <w:ind w:right="0"/>
              <w:rPr>
                <w:rFonts w:ascii="Tahoma" w:hAnsi="Tahoma"/>
                <w:color w:val="000000" w:themeColor="text1"/>
                <w:lang w:val="en"/>
              </w:rPr>
            </w:pPr>
            <w:r w:rsidRPr="003843CF">
              <w:rPr>
                <w:rFonts w:ascii="Tahoma" w:hAnsi="Tahoma"/>
                <w:color w:val="000000" w:themeColor="text1"/>
                <w:lang w:val="en"/>
              </w:rPr>
              <w:t>For the purposes of this Contract, the term “confidential information” means any information hereunder having actual or potential value because it is unknown to third parties, or information which is not intended for further distribution and/or use by an unlimited number of persons, and which conforms to the requirements of Bosnia-Herzegovina legislation, or information which is expressly referred to by the Parties as confidential.</w:t>
            </w:r>
          </w:p>
          <w:p w:rsidR="002D3673" w:rsidRPr="003843CF" w:rsidRDefault="002D3673" w:rsidP="002D3673">
            <w:pPr>
              <w:ind w:right="0"/>
              <w:rPr>
                <w:rFonts w:ascii="Tahoma" w:hAnsi="Tahoma"/>
                <w:color w:val="000000" w:themeColor="text1"/>
                <w:lang w:val="en"/>
              </w:rPr>
            </w:pPr>
            <w:r w:rsidRPr="003843CF">
              <w:rPr>
                <w:rFonts w:ascii="Tahoma" w:hAnsi="Tahoma"/>
                <w:color w:val="000000" w:themeColor="text1"/>
                <w:lang w:val="en"/>
              </w:rPr>
              <w:t xml:space="preserve">Each of the Parties shall ensure the protection of confidential information made available to it hereunder from unauthorized use, distribution or publication during the validity term of this Contract and for three years after </w:t>
            </w:r>
            <w:r w:rsidRPr="003843CF">
              <w:rPr>
                <w:rFonts w:ascii="Tahoma" w:hAnsi="Tahoma"/>
                <w:color w:val="000000" w:themeColor="text1"/>
                <w:lang w:val="en"/>
              </w:rPr>
              <w:lastRenderedPageBreak/>
              <w:t xml:space="preserve">its expiration, whereas in regards to know-how, this obligation is valid during the period in which confidentiality of its content is maintained. The relevant Party to this Contract is responsible for the acts (failure to act) of its employees and other persons who have obtained access to the Confidential information. </w:t>
            </w:r>
          </w:p>
          <w:p w:rsidR="002D3673" w:rsidRPr="003843CF" w:rsidRDefault="002D3673" w:rsidP="002D3673">
            <w:pPr>
              <w:ind w:right="0"/>
              <w:rPr>
                <w:rFonts w:ascii="Tahoma" w:hAnsi="Tahoma"/>
                <w:color w:val="000000" w:themeColor="text1"/>
                <w:lang w:val="en"/>
              </w:rPr>
            </w:pPr>
            <w:r w:rsidRPr="003843CF">
              <w:rPr>
                <w:rFonts w:ascii="Tahoma" w:hAnsi="Tahoma"/>
                <w:color w:val="000000" w:themeColor="text1"/>
                <w:lang w:val="en"/>
              </w:rPr>
              <w:t>Obligation to adhere to the confidentiality terms stipulated herein do not affect the cases of providing information to public authorities according to procedures prescribed by applicable law, and will not apply to publicly available information that becomes known to third parties through no fault of the Parties.</w:t>
            </w:r>
          </w:p>
          <w:p w:rsidR="002D3673" w:rsidRPr="003843CF" w:rsidRDefault="002D3673" w:rsidP="002D3673">
            <w:pPr>
              <w:ind w:right="0"/>
              <w:rPr>
                <w:rFonts w:ascii="Tahoma" w:hAnsi="Tahoma"/>
                <w:color w:val="000000" w:themeColor="text1"/>
                <w:lang w:val="en"/>
              </w:rPr>
            </w:pPr>
            <w:r w:rsidRPr="003843CF">
              <w:rPr>
                <w:rFonts w:ascii="Tahoma" w:hAnsi="Tahoma"/>
                <w:color w:val="000000" w:themeColor="text1"/>
                <w:lang w:val="en"/>
              </w:rPr>
              <w:t>Losses caused by breach of confidentiality terms are determined and reimbursed in accordance with the current legislation of the Republic of Srpska, Bosnia and Herzegovina.</w:t>
            </w:r>
          </w:p>
          <w:p w:rsidR="002D3673" w:rsidRPr="003843CF" w:rsidRDefault="002D3673" w:rsidP="002D3673">
            <w:pPr>
              <w:ind w:right="0"/>
              <w:rPr>
                <w:rFonts w:ascii="Tahoma" w:eastAsia="Calibri" w:hAnsi="Tahoma" w:cs="Tahoma"/>
                <w:color w:val="000000" w:themeColor="text1"/>
              </w:rPr>
            </w:pPr>
            <w:r w:rsidRPr="003843CF">
              <w:rPr>
                <w:rFonts w:ascii="Tahoma" w:eastAsia="Calibri" w:hAnsi="Tahoma" w:cs="Tahoma"/>
                <w:color w:val="000000" w:themeColor="text1"/>
                <w:lang w:val="sr-Latn-BA"/>
              </w:rPr>
              <w:t xml:space="preserve">9.4.   </w:t>
            </w:r>
            <w:r w:rsidRPr="003843CF">
              <w:rPr>
                <w:rFonts w:ascii="Tahoma" w:eastAsia="Calibri" w:hAnsi="Tahoma" w:cs="Tahoma"/>
                <w:color w:val="000000" w:themeColor="text1"/>
              </w:rPr>
              <w:t>The Supplier accepts internal rules and protocols of the regime for entering and moving across the territory of the “Oil Refinery Modrica” JSC.</w:t>
            </w:r>
          </w:p>
          <w:p w:rsidR="002D3673" w:rsidRPr="003843CF" w:rsidRDefault="002D3673" w:rsidP="002D3673">
            <w:pPr>
              <w:ind w:right="0"/>
              <w:rPr>
                <w:rFonts w:ascii="Tahoma" w:eastAsia="Calibri" w:hAnsi="Tahoma" w:cs="Tahoma"/>
                <w:color w:val="000000" w:themeColor="text1"/>
              </w:rPr>
            </w:pPr>
            <w:r w:rsidRPr="003843CF">
              <w:rPr>
                <w:rFonts w:ascii="Tahoma" w:eastAsia="Calibri" w:hAnsi="Tahoma" w:cs="Tahoma"/>
                <w:color w:val="000000" w:themeColor="text1"/>
                <w:lang w:val="sr-Latn-BA"/>
              </w:rPr>
              <w:t xml:space="preserve">9.5.   </w:t>
            </w:r>
            <w:r w:rsidRPr="003843CF">
              <w:rPr>
                <w:rFonts w:ascii="Tahoma" w:eastAsia="Calibri" w:hAnsi="Tahoma" w:cs="Tahoma"/>
                <w:color w:val="000000" w:themeColor="text1"/>
              </w:rPr>
              <w:t>All additions and changes to this Contract are valid only in case they are made in writing, as an additional agreement to this Contract and if they are signed by authorized representatives of the Parties.</w:t>
            </w:r>
          </w:p>
          <w:p w:rsidR="002D3673" w:rsidRPr="003843CF" w:rsidRDefault="002D3673" w:rsidP="002D3673">
            <w:pPr>
              <w:suppressAutoHyphens/>
              <w:snapToGrid w:val="0"/>
              <w:ind w:right="0"/>
              <w:rPr>
                <w:rFonts w:ascii="Tahoma" w:eastAsia="Times New Roman" w:hAnsi="Tahoma" w:cs="Tahoma"/>
                <w:color w:val="000000" w:themeColor="text1"/>
                <w:lang w:eastAsia="ar-SA"/>
              </w:rPr>
            </w:pPr>
            <w:r w:rsidRPr="003843CF">
              <w:rPr>
                <w:rFonts w:ascii="Tahoma" w:eastAsia="Times New Roman" w:hAnsi="Tahoma" w:cs="Tahoma"/>
                <w:color w:val="000000" w:themeColor="text1"/>
                <w:lang w:eastAsia="ar-SA"/>
              </w:rPr>
              <w:t>9.6.</w:t>
            </w:r>
            <w:r w:rsidRPr="003843CF">
              <w:rPr>
                <w:rFonts w:ascii="Tahoma" w:eastAsia="Times New Roman" w:hAnsi="Tahoma" w:cs="Tahoma"/>
                <w:color w:val="000000" w:themeColor="text1"/>
                <w:lang w:eastAsia="ar-SA"/>
              </w:rPr>
              <w:tab/>
              <w:t>Any of the Parties is not entitled to assign the obligations under the Contract to the third party without written consent of the other Party.</w:t>
            </w:r>
          </w:p>
          <w:p w:rsidR="002D3673" w:rsidRPr="003843CF" w:rsidRDefault="002D3673" w:rsidP="002D3673">
            <w:pPr>
              <w:suppressAutoHyphens/>
              <w:snapToGrid w:val="0"/>
              <w:ind w:right="0"/>
              <w:rPr>
                <w:rFonts w:ascii="Tahoma" w:eastAsia="Times New Roman" w:hAnsi="Tahoma" w:cs="Tahoma"/>
                <w:color w:val="000000" w:themeColor="text1"/>
                <w:lang w:eastAsia="ar-SA"/>
              </w:rPr>
            </w:pPr>
            <w:r w:rsidRPr="003843CF">
              <w:rPr>
                <w:rFonts w:ascii="Tahoma" w:eastAsia="Times New Roman" w:hAnsi="Tahoma" w:cs="Tahoma"/>
                <w:color w:val="000000" w:themeColor="text1"/>
                <w:lang w:eastAsia="ar-SA"/>
              </w:rPr>
              <w:t>9.7.</w:t>
            </w:r>
            <w:r w:rsidRPr="003843CF">
              <w:rPr>
                <w:rFonts w:ascii="Tahoma" w:eastAsia="Times New Roman" w:hAnsi="Tahoma" w:cs="Tahoma"/>
                <w:color w:val="000000" w:themeColor="text1"/>
                <w:lang w:eastAsia="ar-SA"/>
              </w:rPr>
              <w:tab/>
              <w:t>All appendixes to the present Contract are its integral part.</w:t>
            </w:r>
          </w:p>
          <w:p w:rsidR="002D3673" w:rsidRPr="003843CF" w:rsidRDefault="002D3673" w:rsidP="002D3673">
            <w:pPr>
              <w:ind w:right="0"/>
              <w:rPr>
                <w:rFonts w:ascii="Tahoma" w:eastAsia="Calibri" w:hAnsi="Tahoma" w:cs="Tahoma"/>
                <w:color w:val="000000" w:themeColor="text1"/>
              </w:rPr>
            </w:pPr>
            <w:r w:rsidRPr="003843CF">
              <w:rPr>
                <w:rFonts w:ascii="Tahoma" w:eastAsia="Calibri" w:hAnsi="Tahoma" w:cs="Tahoma"/>
                <w:color w:val="000000" w:themeColor="text1"/>
                <w:lang w:val="sr-Latn-BA"/>
              </w:rPr>
              <w:t xml:space="preserve">9.8.   </w:t>
            </w:r>
            <w:r w:rsidRPr="003843CF">
              <w:rPr>
                <w:rFonts w:ascii="Tahoma" w:eastAsia="Calibri" w:hAnsi="Tahoma" w:cs="Tahoma"/>
                <w:color w:val="000000" w:themeColor="text1"/>
              </w:rPr>
              <w:t>All disputes, discrepancies or demands arising from this Contract or in connection with it, including those concerning its execution, breach, termination or invalidity are subject to settlement in regional economic court in Banja Luka.</w:t>
            </w:r>
          </w:p>
          <w:p w:rsidR="002D3673" w:rsidRPr="003843CF" w:rsidRDefault="002D3673" w:rsidP="002D3673">
            <w:pPr>
              <w:ind w:right="0"/>
              <w:rPr>
                <w:rFonts w:ascii="Tahoma" w:eastAsia="Calibri" w:hAnsi="Tahoma" w:cs="Tahoma"/>
                <w:color w:val="000000" w:themeColor="text1"/>
              </w:rPr>
            </w:pPr>
            <w:r w:rsidRPr="003843CF">
              <w:rPr>
                <w:rFonts w:ascii="Tahoma" w:eastAsia="Calibri" w:hAnsi="Tahoma" w:cs="Tahoma"/>
                <w:color w:val="000000" w:themeColor="text1"/>
              </w:rPr>
              <w:t>This Contract is governed by the Republic of Srpska, Bosnia and Herzegovina laws.</w:t>
            </w:r>
          </w:p>
          <w:p w:rsidR="002D3673" w:rsidRPr="003843CF" w:rsidRDefault="002D3673" w:rsidP="002D3673">
            <w:pPr>
              <w:ind w:right="0"/>
              <w:rPr>
                <w:rFonts w:ascii="Tahoma" w:eastAsia="Calibri" w:hAnsi="Tahoma" w:cs="Tahoma"/>
                <w:color w:val="000000" w:themeColor="text1"/>
              </w:rPr>
            </w:pPr>
            <w:r w:rsidRPr="003843CF">
              <w:rPr>
                <w:rFonts w:ascii="Tahoma" w:eastAsia="Calibri" w:hAnsi="Tahoma" w:cs="Tahoma"/>
                <w:color w:val="000000" w:themeColor="text1"/>
                <w:lang w:val="sr-Latn-BA"/>
              </w:rPr>
              <w:t xml:space="preserve">9.9.   </w:t>
            </w:r>
            <w:r w:rsidRPr="003843CF">
              <w:rPr>
                <w:rFonts w:ascii="Tahoma" w:eastAsia="Calibri" w:hAnsi="Tahoma" w:cs="Tahoma"/>
                <w:color w:val="000000" w:themeColor="text1"/>
              </w:rPr>
              <w:t>This Contract is made in 2 copies in Serbian and English language, one copy for each of the Parties.</w:t>
            </w:r>
          </w:p>
          <w:p w:rsidR="002D3673" w:rsidRPr="003843CF" w:rsidRDefault="002D3673" w:rsidP="002D3673">
            <w:pPr>
              <w:ind w:right="0"/>
              <w:rPr>
                <w:rFonts w:ascii="Tahoma" w:eastAsia="Calibri" w:hAnsi="Tahoma" w:cs="Tahoma"/>
                <w:color w:val="000000" w:themeColor="text1"/>
              </w:rPr>
            </w:pPr>
          </w:p>
          <w:p w:rsidR="002D3673" w:rsidRPr="003843CF" w:rsidRDefault="002D3673" w:rsidP="002D3673">
            <w:pPr>
              <w:ind w:right="0"/>
              <w:rPr>
                <w:rFonts w:ascii="Tahoma" w:eastAsia="Calibri" w:hAnsi="Tahoma" w:cs="Tahoma"/>
                <w:color w:val="000000" w:themeColor="text1"/>
              </w:rPr>
            </w:pPr>
            <w:r w:rsidRPr="003843CF">
              <w:rPr>
                <w:rFonts w:ascii="Tahoma" w:eastAsia="Calibri" w:hAnsi="Tahoma" w:cs="Tahoma"/>
                <w:color w:val="000000" w:themeColor="text1"/>
                <w:lang w:val="sr-Latn-BA"/>
              </w:rPr>
              <w:t xml:space="preserve">9.10.  </w:t>
            </w:r>
            <w:r w:rsidRPr="003843CF">
              <w:rPr>
                <w:rFonts w:ascii="Tahoma" w:eastAsia="Calibri" w:hAnsi="Tahoma" w:cs="Tahoma"/>
                <w:color w:val="000000" w:themeColor="text1"/>
              </w:rPr>
              <w:t>In case of different interpretation of the text of this Contract, the text in English language will prevail.</w:t>
            </w:r>
          </w:p>
          <w:p w:rsidR="000163F7" w:rsidRPr="00626296" w:rsidRDefault="002D3673" w:rsidP="002D3673">
            <w:pPr>
              <w:spacing w:line="276" w:lineRule="auto"/>
              <w:ind w:right="0"/>
              <w:rPr>
                <w:rFonts w:ascii="Tahoma" w:eastAsia="Calibri" w:hAnsi="Tahoma" w:cs="Tahoma"/>
                <w:lang w:val="sr-Cyrl-RS"/>
              </w:rPr>
            </w:pPr>
            <w:r w:rsidRPr="003843CF">
              <w:rPr>
                <w:rFonts w:ascii="Tahoma" w:eastAsia="Calibri" w:hAnsi="Tahoma" w:cs="Tahoma"/>
                <w:color w:val="000000" w:themeColor="text1"/>
                <w:lang w:val="sr-Latn-BA"/>
              </w:rPr>
              <w:t xml:space="preserve">9.11.  </w:t>
            </w:r>
            <w:r w:rsidRPr="003843CF">
              <w:rPr>
                <w:rFonts w:ascii="Tahoma" w:eastAsia="Calibri" w:hAnsi="Tahoma" w:cs="Tahoma"/>
                <w:color w:val="000000" w:themeColor="text1"/>
              </w:rPr>
              <w:t>All correspondence and negotiations which took place before the signing of this Contract, are considered null and void and invalid</w:t>
            </w:r>
            <w:bookmarkStart w:id="1" w:name="_GoBack"/>
            <w:bookmarkEnd w:id="1"/>
            <w:r w:rsidR="000163F7" w:rsidRPr="00626296">
              <w:rPr>
                <w:rFonts w:ascii="Tahoma" w:eastAsia="Calibri" w:hAnsi="Tahoma" w:cs="Tahoma"/>
              </w:rPr>
              <w:t>.</w:t>
            </w:r>
          </w:p>
          <w:p w:rsidR="00C6575B" w:rsidRPr="00626296" w:rsidRDefault="00C6575B" w:rsidP="00013EDB">
            <w:pPr>
              <w:widowControl w:val="0"/>
              <w:suppressAutoHyphens/>
              <w:snapToGrid w:val="0"/>
              <w:rPr>
                <w:rFonts w:ascii="Tahoma" w:eastAsia="Times New Roman" w:hAnsi="Tahoma" w:cs="Tahoma"/>
                <w:sz w:val="20"/>
                <w:szCs w:val="20"/>
                <w:lang w:val="sr-Cyrl-RS" w:eastAsia="ar-SA"/>
              </w:rPr>
            </w:pPr>
          </w:p>
          <w:p w:rsidR="00626296" w:rsidRPr="00626296" w:rsidRDefault="00626296" w:rsidP="00626296">
            <w:pPr>
              <w:suppressAutoHyphens/>
              <w:snapToGrid w:val="0"/>
              <w:ind w:right="0"/>
              <w:rPr>
                <w:rFonts w:ascii="Tahoma" w:eastAsia="Times New Roman" w:hAnsi="Tahoma" w:cs="Tahoma"/>
                <w:b/>
                <w:szCs w:val="20"/>
                <w:lang w:eastAsia="ar-SA"/>
              </w:rPr>
            </w:pPr>
            <w:r w:rsidRPr="00626296">
              <w:rPr>
                <w:rFonts w:ascii="Tahoma" w:eastAsia="Times New Roman" w:hAnsi="Tahoma" w:cs="Tahoma"/>
                <w:b/>
                <w:szCs w:val="20"/>
                <w:lang w:val="sr-Latn-BA" w:eastAsia="ar-SA"/>
              </w:rPr>
              <w:t xml:space="preserve">10. </w:t>
            </w:r>
            <w:r w:rsidRPr="00626296">
              <w:rPr>
                <w:rFonts w:ascii="Tahoma" w:eastAsia="Times New Roman" w:hAnsi="Tahoma" w:cs="Tahoma"/>
                <w:b/>
                <w:szCs w:val="20"/>
                <w:lang w:eastAsia="ar-SA"/>
              </w:rPr>
              <w:t>ANTI-CORRUPTION CLAUSE</w:t>
            </w:r>
          </w:p>
          <w:p w:rsidR="00626296" w:rsidRPr="00626296" w:rsidRDefault="00626296" w:rsidP="00626296">
            <w:pPr>
              <w:suppressAutoHyphens/>
              <w:snapToGrid w:val="0"/>
              <w:ind w:right="0"/>
              <w:rPr>
                <w:rFonts w:ascii="Tahoma" w:eastAsia="Times New Roman" w:hAnsi="Tahoma" w:cs="Tahoma"/>
                <w:b/>
                <w:sz w:val="20"/>
                <w:szCs w:val="20"/>
                <w:u w:val="single"/>
                <w:lang w:eastAsia="ar-SA"/>
              </w:rPr>
            </w:pPr>
            <w:r w:rsidRPr="00626296">
              <w:rPr>
                <w:rFonts w:ascii="Tahoma" w:eastAsia="Times New Roman" w:hAnsi="Tahoma" w:cs="Tahoma"/>
                <w:b/>
                <w:szCs w:val="20"/>
                <w:u w:val="single"/>
                <w:lang w:eastAsia="ar-SA"/>
              </w:rPr>
              <w:t xml:space="preserve"> </w:t>
            </w:r>
          </w:p>
          <w:p w:rsidR="002B7236" w:rsidRPr="002B7236" w:rsidRDefault="002B7236" w:rsidP="005A68A2">
            <w:pPr>
              <w:ind w:right="0"/>
              <w:rPr>
                <w:rFonts w:ascii="Tahoma" w:eastAsia="Calibri" w:hAnsi="Tahoma" w:cs="Tahoma"/>
              </w:rPr>
            </w:pPr>
            <w:r w:rsidRPr="002B7236">
              <w:rPr>
                <w:rFonts w:ascii="Tahoma" w:eastAsia="Calibri" w:hAnsi="Tahoma" w:cs="Tahoma"/>
              </w:rPr>
              <w:t xml:space="preserve">During the performance of their obligations under this Contract the Parties, their Affiliated Persons, employees or intermediaries shall not pay, offer to pay or permit payment of any monetary funds or valuable items, direct or indirect, to any persons for the purpose of affecting these persons or actions or decisions of these persons to </w:t>
            </w:r>
            <w:r w:rsidRPr="002B7236">
              <w:rPr>
                <w:rFonts w:ascii="Tahoma" w:eastAsia="Calibri" w:hAnsi="Tahoma" w:cs="Tahoma"/>
              </w:rPr>
              <w:lastRenderedPageBreak/>
              <w:t>get any illegitimate benefits or other illegitimate purposes.</w:t>
            </w:r>
          </w:p>
          <w:p w:rsidR="006C7088" w:rsidRDefault="002B7236" w:rsidP="006C7088">
            <w:pPr>
              <w:ind w:right="0"/>
              <w:rPr>
                <w:rFonts w:ascii="Tahoma" w:eastAsia="Calibri" w:hAnsi="Tahoma" w:cs="Tahoma"/>
              </w:rPr>
            </w:pPr>
            <w:r w:rsidRPr="002B7236">
              <w:rPr>
                <w:rFonts w:ascii="Tahoma" w:eastAsia="Calibri" w:hAnsi="Tahoma" w:cs="Tahoma"/>
              </w:rPr>
              <w:t>During the performance of their obligations under this Contract the Parties, their Affiliated Persons, employees or intermediaries shall not carry out actions qualified by law applicable to this Contract as giving or receiving bribe, corrupt payment, and also actions breaching the requirements of applicable law and international acts against legitimization of illegally obtained income (anti-laundering).</w:t>
            </w:r>
          </w:p>
          <w:p w:rsidR="002B7236" w:rsidRPr="002B7236" w:rsidRDefault="002B7236" w:rsidP="006C7088">
            <w:pPr>
              <w:ind w:right="0"/>
              <w:rPr>
                <w:rFonts w:ascii="Tahoma" w:eastAsia="Calibri" w:hAnsi="Tahoma" w:cs="Tahoma"/>
              </w:rPr>
            </w:pPr>
            <w:r w:rsidRPr="002B7236">
              <w:rPr>
                <w:rFonts w:ascii="Tahoma" w:eastAsia="Calibri" w:hAnsi="Tahoma" w:cs="Tahoma"/>
              </w:rPr>
              <w:t xml:space="preserve">Each Party under this Contract renounces any manner of stimulation of the employees of the other Party, including monetary funds, gifts, voluntary performance of any works (services) for them and other manners not mentioned in this clause that make the employee in a way dependent and aimed at ensuring this employee performs any actions for the benefit of the stimulating Party. </w:t>
            </w:r>
          </w:p>
          <w:p w:rsidR="002B7236" w:rsidRPr="002B7236" w:rsidRDefault="002B7236" w:rsidP="005A68A2">
            <w:pPr>
              <w:ind w:right="0"/>
              <w:rPr>
                <w:rFonts w:ascii="Tahoma" w:eastAsia="Calibri" w:hAnsi="Tahoma" w:cs="Tahoma"/>
              </w:rPr>
            </w:pPr>
            <w:r w:rsidRPr="002B7236">
              <w:rPr>
                <w:rFonts w:ascii="Tahoma" w:eastAsia="Calibri" w:hAnsi="Tahoma" w:cs="Tahoma"/>
              </w:rPr>
              <w:t>The following are understood as actions of the employee made for the benefit of the Party stimulating him:</w:t>
            </w:r>
          </w:p>
          <w:p w:rsidR="002B7236" w:rsidRPr="002B7236" w:rsidRDefault="002B7236" w:rsidP="002B7236">
            <w:pPr>
              <w:spacing w:after="120"/>
              <w:ind w:right="0" w:firstLine="709"/>
              <w:rPr>
                <w:rFonts w:ascii="Tahoma" w:eastAsia="Calibri" w:hAnsi="Tahoma" w:cs="Tahoma"/>
              </w:rPr>
            </w:pPr>
            <w:r w:rsidRPr="002B7236">
              <w:rPr>
                <w:rFonts w:ascii="Tahoma" w:eastAsia="Calibri" w:hAnsi="Tahoma" w:cs="Tahoma"/>
              </w:rPr>
              <w:t>- granting of unjustified benefits in comparison to other counteragents;</w:t>
            </w:r>
          </w:p>
          <w:p w:rsidR="002B7236" w:rsidRPr="002B7236" w:rsidRDefault="002B7236" w:rsidP="002B7236">
            <w:pPr>
              <w:spacing w:after="120"/>
              <w:ind w:right="0" w:firstLine="709"/>
              <w:rPr>
                <w:rFonts w:ascii="Tahoma" w:eastAsia="Calibri" w:hAnsi="Tahoma" w:cs="Tahoma"/>
              </w:rPr>
            </w:pPr>
            <w:r w:rsidRPr="002B7236">
              <w:rPr>
                <w:rFonts w:ascii="Tahoma" w:eastAsia="Calibri" w:hAnsi="Tahoma" w:cs="Tahoma"/>
              </w:rPr>
              <w:t>- granting of any guarantees;</w:t>
            </w:r>
          </w:p>
          <w:p w:rsidR="002B7236" w:rsidRPr="002B7236" w:rsidRDefault="002B7236" w:rsidP="002B7236">
            <w:pPr>
              <w:spacing w:after="120"/>
              <w:ind w:right="0" w:firstLine="709"/>
              <w:rPr>
                <w:rFonts w:ascii="Tahoma" w:eastAsia="Calibri" w:hAnsi="Tahoma" w:cs="Tahoma"/>
              </w:rPr>
            </w:pPr>
            <w:r w:rsidRPr="002B7236">
              <w:rPr>
                <w:rFonts w:ascii="Tahoma" w:eastAsia="Calibri" w:hAnsi="Tahoma" w:cs="Tahoma"/>
              </w:rPr>
              <w:t>- acceleration of current procedures;</w:t>
            </w:r>
          </w:p>
          <w:p w:rsidR="002B7236" w:rsidRPr="002B7236" w:rsidRDefault="002B7236" w:rsidP="002B7236">
            <w:pPr>
              <w:spacing w:after="120"/>
              <w:ind w:right="0" w:firstLine="709"/>
              <w:rPr>
                <w:rFonts w:ascii="Tahoma" w:eastAsia="Calibri" w:hAnsi="Tahoma" w:cs="Tahoma"/>
              </w:rPr>
            </w:pPr>
            <w:r w:rsidRPr="002B7236">
              <w:rPr>
                <w:rFonts w:ascii="Tahoma" w:eastAsia="Calibri" w:hAnsi="Tahoma" w:cs="Tahoma"/>
              </w:rPr>
              <w:t xml:space="preserve">- other actions performed by the employee in the framework of his official duties, but contradicting with the principals of transparent and open relations between Parties. </w:t>
            </w:r>
          </w:p>
          <w:p w:rsidR="002B7236" w:rsidRDefault="002B7236" w:rsidP="002B7236">
            <w:pPr>
              <w:spacing w:after="120"/>
              <w:ind w:right="0"/>
              <w:rPr>
                <w:rFonts w:ascii="Tahoma" w:eastAsia="Calibri" w:hAnsi="Tahoma" w:cs="Tahoma"/>
              </w:rPr>
            </w:pPr>
            <w:r w:rsidRPr="002B7236">
              <w:rPr>
                <w:rFonts w:ascii="Tahoma" w:eastAsia="Calibri" w:hAnsi="Tahoma" w:cs="Tahoma"/>
              </w:rPr>
              <w:t>In case the Party is suspicious that a breach of any provision of this clause of the Contract has occurred or may occur, such Party undertakes to inform the other Party in writing. The Party is obliged to refer in such written notice to the fact or submit materials reasonably confirming or giving reasons to suppose that a breach of any provision of this clause of the Contract has occurred or may occur. After submitting such written notice the relevant Party may suspend the performance of its obligations under this Contract until it receives a confirmation from the other Party stating that the breach has not occurred or will not occur. Such confirmation must be submitted within ten working days from the date of receipt of the written notice.</w:t>
            </w:r>
          </w:p>
          <w:p w:rsidR="00E41B45" w:rsidRPr="002B7236" w:rsidRDefault="00E41B45" w:rsidP="002B7236">
            <w:pPr>
              <w:spacing w:after="120"/>
              <w:ind w:right="0"/>
              <w:rPr>
                <w:rFonts w:ascii="Tahoma" w:eastAsia="Calibri" w:hAnsi="Tahoma" w:cs="Tahoma"/>
              </w:rPr>
            </w:pPr>
          </w:p>
          <w:p w:rsidR="002B7236" w:rsidRPr="002B7236" w:rsidRDefault="002B7236" w:rsidP="00BF3FFD">
            <w:pPr>
              <w:ind w:right="0"/>
              <w:rPr>
                <w:rFonts w:ascii="Tahoma" w:eastAsia="Calibri" w:hAnsi="Tahoma" w:cs="Tahoma"/>
              </w:rPr>
            </w:pPr>
            <w:r w:rsidRPr="002B7236">
              <w:rPr>
                <w:rFonts w:ascii="Tahoma" w:eastAsia="Calibri" w:hAnsi="Tahoma" w:cs="Tahoma"/>
              </w:rPr>
              <w:t xml:space="preserve">The Parties under this Contract acknowledge the conduct of procedures to prevent corruption and control the adherence to them. At this the Parties make reasonable efforts to minimize the risk of business relations with counteragents that may be involved in corrupt activities, and render mutual assistance to prevent corruption. At this the Parties ensure the implementation of procedures </w:t>
            </w:r>
            <w:r w:rsidRPr="002B7236">
              <w:rPr>
                <w:rFonts w:ascii="Tahoma" w:eastAsia="Calibri" w:hAnsi="Tahoma" w:cs="Tahoma"/>
              </w:rPr>
              <w:lastRenderedPageBreak/>
              <w:t xml:space="preserve">for performance of checks for the purpose of prevention of risk of involvement of Parties in corrupt activities.  </w:t>
            </w:r>
          </w:p>
          <w:p w:rsidR="002B7236" w:rsidRPr="002B7236" w:rsidRDefault="002B7236" w:rsidP="00BF3FFD">
            <w:pPr>
              <w:ind w:right="0"/>
              <w:rPr>
                <w:rFonts w:ascii="Tahoma" w:eastAsia="Calibri" w:hAnsi="Tahoma" w:cs="Tahoma"/>
              </w:rPr>
            </w:pPr>
            <w:r w:rsidRPr="002B7236">
              <w:rPr>
                <w:rFonts w:ascii="Tahoma" w:eastAsia="Calibri" w:hAnsi="Tahoma" w:cs="Tahoma"/>
              </w:rPr>
              <w:t>The Parties guarantee the performance of relevant investigation of facts submitted in the framework of performance of this Contract with adherence to the principles of confidentiality and implementation of effective measures to eliminate practical difficulties and prevent possible conflicts.</w:t>
            </w:r>
          </w:p>
          <w:p w:rsidR="002B7236" w:rsidRPr="002B7236" w:rsidRDefault="002B7236" w:rsidP="00BF3FFD">
            <w:pPr>
              <w:ind w:right="0"/>
              <w:rPr>
                <w:rFonts w:ascii="Tahoma" w:eastAsia="Calibri" w:hAnsi="Tahoma" w:cs="Tahoma"/>
              </w:rPr>
            </w:pPr>
            <w:r w:rsidRPr="002B7236">
              <w:rPr>
                <w:rFonts w:ascii="Tahoma" w:eastAsia="Calibri" w:hAnsi="Tahoma" w:cs="Tahoma"/>
              </w:rPr>
              <w:t>The Parties guarantee full confidentiality in relation to the implementation of provisions of this clause of the Contract, and absence of negative consequences both for the claiming Party in general and for certain employees of the claiming Party who have reported on the fact of breach.</w:t>
            </w:r>
          </w:p>
          <w:p w:rsidR="00A25E8A" w:rsidRDefault="002B7236" w:rsidP="00BF3FFD">
            <w:pPr>
              <w:ind w:right="0"/>
              <w:rPr>
                <w:rFonts w:ascii="Tahoma" w:eastAsia="Calibri" w:hAnsi="Tahoma" w:cs="Tahoma"/>
              </w:rPr>
            </w:pPr>
            <w:r w:rsidRPr="002B7236">
              <w:rPr>
                <w:rFonts w:ascii="Tahoma" w:eastAsia="Calibri" w:hAnsi="Tahoma" w:cs="Tahoma"/>
              </w:rPr>
              <w:t>In case one Party breaches the obligation to refrain from the actions mentioned in this clause and/or in case the other Party does not receive the confirmation that a breach has not occurred and will not occur within the due confirmation period established by this Contract, the other Party is entitled to terminate this Contract as required by law. The Party that initiated the termination of this Contract due to reasons provided for in this clause is entitled to claim for the recovery of actual damages incurred due to such termination.</w:t>
            </w:r>
          </w:p>
          <w:p w:rsidR="008458C8" w:rsidRPr="000163F7" w:rsidRDefault="008458C8" w:rsidP="00BF3FFD">
            <w:pPr>
              <w:ind w:right="0"/>
              <w:rPr>
                <w:rFonts w:ascii="Tahoma" w:eastAsia="Calibri" w:hAnsi="Tahoma" w:cs="Tahoma"/>
              </w:rPr>
            </w:pPr>
          </w:p>
          <w:p w:rsidR="0038351B" w:rsidRDefault="0038351B" w:rsidP="0038351B">
            <w:pPr>
              <w:suppressAutoHyphens/>
              <w:snapToGrid w:val="0"/>
              <w:ind w:right="0"/>
              <w:rPr>
                <w:rFonts w:ascii="Tahoma" w:eastAsia="Times New Roman" w:hAnsi="Tahoma" w:cs="Tahoma"/>
                <w:b/>
                <w:szCs w:val="20"/>
                <w:lang w:eastAsia="ar-SA"/>
              </w:rPr>
            </w:pPr>
            <w:r w:rsidRPr="0038351B">
              <w:rPr>
                <w:rFonts w:ascii="Tahoma" w:eastAsia="Times New Roman" w:hAnsi="Tahoma" w:cs="Tahoma"/>
                <w:b/>
                <w:szCs w:val="20"/>
                <w:lang w:val="sr-Latn-BA" w:eastAsia="ar-SA"/>
              </w:rPr>
              <w:t xml:space="preserve">11. </w:t>
            </w:r>
            <w:r w:rsidR="006C39A4">
              <w:rPr>
                <w:rFonts w:ascii="Tahoma" w:eastAsia="Times New Roman" w:hAnsi="Tahoma" w:cs="Tahoma"/>
                <w:b/>
                <w:szCs w:val="20"/>
                <w:lang w:val="sr-Latn-BA" w:eastAsia="ar-SA"/>
              </w:rPr>
              <w:t>CONTRACT</w:t>
            </w:r>
            <w:r w:rsidR="006C39A4">
              <w:rPr>
                <w:rFonts w:ascii="Tahoma" w:eastAsia="Times New Roman" w:hAnsi="Tahoma" w:cs="Tahoma"/>
                <w:b/>
                <w:szCs w:val="20"/>
                <w:lang w:eastAsia="ar-SA"/>
              </w:rPr>
              <w:t xml:space="preserve"> VALIDITY TERM</w:t>
            </w:r>
          </w:p>
          <w:p w:rsidR="00E41B45" w:rsidRPr="006C7088" w:rsidRDefault="00E41B45" w:rsidP="0038351B">
            <w:pPr>
              <w:suppressAutoHyphens/>
              <w:snapToGrid w:val="0"/>
              <w:ind w:right="0"/>
              <w:rPr>
                <w:rFonts w:ascii="Tahoma" w:eastAsia="Times New Roman" w:hAnsi="Tahoma" w:cs="Tahoma"/>
                <w:b/>
                <w:szCs w:val="20"/>
                <w:lang w:val="sr-Latn-BA" w:eastAsia="ar-SA"/>
              </w:rPr>
            </w:pPr>
          </w:p>
          <w:p w:rsidR="0038351B" w:rsidRDefault="0038351B" w:rsidP="0038351B">
            <w:pPr>
              <w:suppressAutoHyphens/>
              <w:snapToGrid w:val="0"/>
              <w:ind w:right="0"/>
              <w:rPr>
                <w:rFonts w:ascii="Tahoma" w:eastAsia="Times New Roman" w:hAnsi="Tahoma" w:cs="Tahoma"/>
                <w:szCs w:val="20"/>
                <w:lang w:eastAsia="ar-SA"/>
              </w:rPr>
            </w:pPr>
            <w:r w:rsidRPr="003A1A5D">
              <w:rPr>
                <w:rFonts w:ascii="Tahoma" w:eastAsia="Times New Roman" w:hAnsi="Tahoma" w:cs="Tahoma"/>
                <w:szCs w:val="20"/>
                <w:lang w:val="sr-Latn-BA" w:eastAsia="ar-SA"/>
              </w:rPr>
              <w:t>11.1.</w:t>
            </w:r>
            <w:r w:rsidRPr="003A1A5D">
              <w:rPr>
                <w:rFonts w:ascii="Tahoma" w:eastAsia="Times New Roman" w:hAnsi="Tahoma" w:cs="Tahoma"/>
                <w:szCs w:val="20"/>
                <w:lang w:val="sr-Latn-BA" w:eastAsia="ar-SA"/>
              </w:rPr>
              <w:tab/>
            </w:r>
            <w:r w:rsidRPr="003A1A5D">
              <w:rPr>
                <w:rFonts w:ascii="Tahoma" w:eastAsia="Times New Roman" w:hAnsi="Tahoma" w:cs="Tahoma"/>
                <w:szCs w:val="20"/>
                <w:lang w:eastAsia="ar-SA"/>
              </w:rPr>
              <w:t>This Contract comes into force from the date of its signi</w:t>
            </w:r>
            <w:r w:rsidR="001619FD">
              <w:rPr>
                <w:rFonts w:ascii="Tahoma" w:eastAsia="Times New Roman" w:hAnsi="Tahoma" w:cs="Tahoma"/>
                <w:szCs w:val="20"/>
                <w:lang w:eastAsia="ar-SA"/>
              </w:rPr>
              <w:t xml:space="preserve">ng and is valid until </w:t>
            </w:r>
            <w:r w:rsidR="003A1A5D" w:rsidRPr="003A1A5D">
              <w:rPr>
                <w:rFonts w:ascii="Tahoma" w:eastAsia="Times New Roman" w:hAnsi="Tahoma" w:cs="Tahoma"/>
                <w:szCs w:val="20"/>
                <w:lang w:val="sr-Cyrl-RS" w:eastAsia="ar-SA"/>
              </w:rPr>
              <w:t>the performance  of all contractual obligations by the Parties</w:t>
            </w:r>
            <w:r w:rsidRPr="003A1A5D">
              <w:rPr>
                <w:rFonts w:ascii="Tahoma" w:eastAsia="Times New Roman" w:hAnsi="Tahoma" w:cs="Tahoma"/>
                <w:szCs w:val="20"/>
                <w:lang w:eastAsia="ar-SA"/>
              </w:rPr>
              <w:t>, unless  it is earlier terminated according to conditions of this Contract or the applicable legislation.</w:t>
            </w:r>
          </w:p>
          <w:p w:rsidR="008647EA" w:rsidRDefault="008647EA" w:rsidP="00013EDB">
            <w:pPr>
              <w:widowControl w:val="0"/>
              <w:suppressAutoHyphens/>
              <w:snapToGrid w:val="0"/>
              <w:rPr>
                <w:rFonts w:ascii="Tahoma" w:eastAsia="Times New Roman" w:hAnsi="Tahoma" w:cs="Tahoma"/>
                <w:b/>
                <w:sz w:val="20"/>
                <w:szCs w:val="20"/>
                <w:lang w:eastAsia="ar-SA"/>
              </w:rPr>
            </w:pPr>
          </w:p>
          <w:p w:rsidR="00E41B45" w:rsidRDefault="00E41B45" w:rsidP="00013EDB">
            <w:pPr>
              <w:widowControl w:val="0"/>
              <w:suppressAutoHyphens/>
              <w:snapToGrid w:val="0"/>
              <w:rPr>
                <w:rFonts w:ascii="Tahoma" w:eastAsia="Times New Roman" w:hAnsi="Tahoma" w:cs="Tahoma"/>
                <w:b/>
                <w:sz w:val="20"/>
                <w:szCs w:val="20"/>
                <w:lang w:eastAsia="ar-SA"/>
              </w:rPr>
            </w:pPr>
          </w:p>
          <w:p w:rsidR="00E41B45" w:rsidRPr="0038351B" w:rsidRDefault="00E41B45" w:rsidP="00013EDB">
            <w:pPr>
              <w:widowControl w:val="0"/>
              <w:suppressAutoHyphens/>
              <w:snapToGrid w:val="0"/>
              <w:rPr>
                <w:rFonts w:ascii="Tahoma" w:eastAsia="Times New Roman" w:hAnsi="Tahoma" w:cs="Tahoma"/>
                <w:b/>
                <w:sz w:val="20"/>
                <w:szCs w:val="20"/>
                <w:lang w:eastAsia="ar-SA"/>
              </w:rPr>
            </w:pPr>
          </w:p>
          <w:p w:rsidR="0038351B" w:rsidRPr="006C7088" w:rsidRDefault="0038351B" w:rsidP="0038351B">
            <w:pPr>
              <w:widowControl w:val="0"/>
              <w:suppressAutoHyphens/>
              <w:snapToGrid w:val="0"/>
              <w:rPr>
                <w:rFonts w:ascii="Tahoma" w:eastAsia="Times New Roman" w:hAnsi="Tahoma" w:cs="Tahoma"/>
                <w:b/>
                <w:szCs w:val="20"/>
                <w:lang w:eastAsia="ar-SA"/>
              </w:rPr>
            </w:pPr>
            <w:r w:rsidRPr="001619FD">
              <w:rPr>
                <w:rFonts w:ascii="Tahoma" w:eastAsia="Times New Roman" w:hAnsi="Tahoma" w:cs="Tahoma"/>
                <w:b/>
                <w:szCs w:val="20"/>
                <w:lang w:eastAsia="ar-SA"/>
              </w:rPr>
              <w:t>12. LEGAL ADDRES</w:t>
            </w:r>
            <w:r w:rsidR="006C7088">
              <w:rPr>
                <w:rFonts w:ascii="Tahoma" w:eastAsia="Times New Roman" w:hAnsi="Tahoma" w:cs="Tahoma"/>
                <w:b/>
                <w:szCs w:val="20"/>
                <w:lang w:eastAsia="ar-SA"/>
              </w:rPr>
              <w:t xml:space="preserve">SES AND DETAILS OF THE PARTIES </w:t>
            </w:r>
          </w:p>
          <w:p w:rsidR="0038351B" w:rsidRPr="001619FD" w:rsidRDefault="0038351B" w:rsidP="0038351B">
            <w:pPr>
              <w:widowControl w:val="0"/>
              <w:suppressAutoHyphens/>
              <w:snapToGrid w:val="0"/>
              <w:rPr>
                <w:rFonts w:ascii="Tahoma" w:eastAsia="Times New Roman" w:hAnsi="Tahoma" w:cs="Tahoma"/>
                <w:b/>
                <w:szCs w:val="20"/>
                <w:lang w:eastAsia="ar-SA"/>
              </w:rPr>
            </w:pPr>
            <w:r w:rsidRPr="001619FD">
              <w:rPr>
                <w:rFonts w:ascii="Tahoma" w:eastAsia="Times New Roman" w:hAnsi="Tahoma" w:cs="Tahoma"/>
                <w:b/>
                <w:szCs w:val="20"/>
                <w:lang w:eastAsia="ar-SA"/>
              </w:rPr>
              <w:t>Supplier:</w:t>
            </w:r>
          </w:p>
          <w:p w:rsidR="005A68A2" w:rsidRPr="005A68A2" w:rsidRDefault="005A68A2" w:rsidP="005A68A2">
            <w:pPr>
              <w:suppressAutoHyphens/>
              <w:snapToGrid w:val="0"/>
              <w:ind w:right="0"/>
              <w:jc w:val="left"/>
              <w:rPr>
                <w:rFonts w:ascii="Tahoma" w:eastAsia="Calibri" w:hAnsi="Tahoma" w:cs="Tahoma"/>
              </w:rPr>
            </w:pPr>
            <w:r w:rsidRPr="005A68A2">
              <w:rPr>
                <w:rFonts w:ascii="Tahoma" w:eastAsia="Calibri" w:hAnsi="Tahoma" w:cs="Tahoma"/>
              </w:rPr>
              <w:t>Company name:</w:t>
            </w:r>
          </w:p>
          <w:p w:rsidR="005A68A2" w:rsidRPr="005A68A2" w:rsidRDefault="005A68A2" w:rsidP="005A68A2">
            <w:pPr>
              <w:suppressAutoHyphens/>
              <w:snapToGrid w:val="0"/>
              <w:ind w:right="0"/>
              <w:jc w:val="left"/>
              <w:rPr>
                <w:rFonts w:ascii="Tahoma" w:eastAsia="Calibri" w:hAnsi="Tahoma" w:cs="Tahoma"/>
                <w:lang w:val="sr-Latn-RS"/>
              </w:rPr>
            </w:pPr>
            <w:r>
              <w:rPr>
                <w:rFonts w:ascii="Tahoma" w:eastAsia="Calibri" w:hAnsi="Tahoma" w:cs="Tahoma"/>
              </w:rPr>
              <w:t>A</w:t>
            </w:r>
            <w:r w:rsidRPr="005A68A2">
              <w:rPr>
                <w:rFonts w:ascii="Tahoma" w:eastAsia="Calibri" w:hAnsi="Tahoma" w:cs="Tahoma"/>
              </w:rPr>
              <w:t>ddress:</w:t>
            </w:r>
          </w:p>
          <w:p w:rsidR="005A68A2" w:rsidRPr="005A68A2" w:rsidRDefault="005A68A2" w:rsidP="005A68A2">
            <w:pPr>
              <w:suppressAutoHyphens/>
              <w:snapToGrid w:val="0"/>
              <w:ind w:right="0"/>
              <w:jc w:val="left"/>
              <w:rPr>
                <w:rFonts w:ascii="Tahoma" w:eastAsia="Calibri" w:hAnsi="Tahoma" w:cs="Tahoma"/>
              </w:rPr>
            </w:pPr>
            <w:r w:rsidRPr="005A68A2">
              <w:rPr>
                <w:rFonts w:ascii="Tahoma" w:eastAsia="Calibri" w:hAnsi="Tahoma" w:cs="Tahoma"/>
              </w:rPr>
              <w:t>Reg.nomer:</w:t>
            </w:r>
            <w:r w:rsidRPr="005A68A2">
              <w:rPr>
                <w:rFonts w:ascii="Tahoma" w:eastAsia="Calibri" w:hAnsi="Tahoma" w:cs="Tahoma"/>
              </w:rPr>
              <w:tab/>
            </w:r>
          </w:p>
          <w:p w:rsidR="005A68A2" w:rsidRPr="005A68A2" w:rsidRDefault="005A68A2" w:rsidP="005A68A2">
            <w:pPr>
              <w:suppressAutoHyphens/>
              <w:snapToGrid w:val="0"/>
              <w:ind w:right="0"/>
              <w:jc w:val="left"/>
              <w:rPr>
                <w:rFonts w:ascii="Tahoma" w:eastAsia="Times New Roman" w:hAnsi="Tahoma" w:cs="Tahoma"/>
                <w:szCs w:val="20"/>
                <w:lang w:val="sr-Latn-BA" w:eastAsia="ar-SA"/>
              </w:rPr>
            </w:pPr>
            <w:r w:rsidRPr="005A68A2">
              <w:rPr>
                <w:rFonts w:ascii="Tahoma" w:eastAsia="Calibri" w:hAnsi="Tahoma" w:cs="Tahoma"/>
              </w:rPr>
              <w:t>TIN:</w:t>
            </w:r>
            <w:r w:rsidRPr="005A68A2">
              <w:rPr>
                <w:rFonts w:ascii="Tahoma" w:eastAsia="Times New Roman" w:hAnsi="Tahoma" w:cs="Tahoma"/>
                <w:szCs w:val="20"/>
                <w:lang w:val="sr-Latn-BA" w:eastAsia="ar-SA"/>
              </w:rPr>
              <w:t xml:space="preserve">                                                       </w:t>
            </w:r>
          </w:p>
          <w:p w:rsidR="005A68A2" w:rsidRPr="005A68A2" w:rsidRDefault="005A68A2" w:rsidP="005A68A2">
            <w:pPr>
              <w:suppressAutoHyphens/>
              <w:snapToGrid w:val="0"/>
              <w:ind w:right="0"/>
              <w:jc w:val="left"/>
              <w:rPr>
                <w:rFonts w:ascii="Tahoma" w:eastAsia="Calibri" w:hAnsi="Tahoma" w:cs="Tahoma"/>
              </w:rPr>
            </w:pPr>
            <w:r w:rsidRPr="005A68A2">
              <w:rPr>
                <w:rFonts w:ascii="Tahoma" w:eastAsia="Calibri" w:hAnsi="Tahoma" w:cs="Tahoma"/>
              </w:rPr>
              <w:t>Phone:</w:t>
            </w:r>
          </w:p>
          <w:p w:rsidR="005A68A2" w:rsidRPr="005A68A2" w:rsidRDefault="005A68A2" w:rsidP="005A68A2">
            <w:pPr>
              <w:suppressAutoHyphens/>
              <w:snapToGrid w:val="0"/>
              <w:ind w:right="0"/>
              <w:jc w:val="left"/>
              <w:rPr>
                <w:rFonts w:ascii="Tahoma" w:eastAsia="Calibri" w:hAnsi="Tahoma" w:cs="Tahoma"/>
              </w:rPr>
            </w:pPr>
            <w:r w:rsidRPr="005A68A2">
              <w:rPr>
                <w:rFonts w:ascii="Tahoma" w:eastAsia="Calibri" w:hAnsi="Tahoma" w:cs="Tahoma"/>
              </w:rPr>
              <w:t>Bank details:</w:t>
            </w:r>
          </w:p>
          <w:p w:rsidR="005A68A2" w:rsidRPr="005A68A2" w:rsidRDefault="005A68A2" w:rsidP="005A68A2">
            <w:pPr>
              <w:suppressAutoHyphens/>
              <w:snapToGrid w:val="0"/>
              <w:ind w:right="0"/>
              <w:jc w:val="left"/>
              <w:rPr>
                <w:rFonts w:ascii="Tahoma" w:eastAsia="Calibri" w:hAnsi="Tahoma" w:cs="Tahoma"/>
              </w:rPr>
            </w:pPr>
            <w:r w:rsidRPr="005A68A2">
              <w:rPr>
                <w:rFonts w:ascii="Tahoma" w:eastAsia="Calibri" w:hAnsi="Tahoma" w:cs="Tahoma"/>
              </w:rPr>
              <w:t>Number of the settlement account:</w:t>
            </w:r>
          </w:p>
          <w:p w:rsidR="00A01FE1" w:rsidRPr="006C7088" w:rsidRDefault="005A68A2" w:rsidP="006C7088">
            <w:pPr>
              <w:suppressAutoHyphens/>
              <w:snapToGrid w:val="0"/>
              <w:ind w:right="0"/>
              <w:jc w:val="left"/>
              <w:rPr>
                <w:rFonts w:ascii="Tahoma" w:eastAsia="Times New Roman" w:hAnsi="Tahoma" w:cs="Tahoma"/>
                <w:szCs w:val="20"/>
                <w:lang w:val="sr-Latn-RS" w:eastAsia="ar-SA"/>
              </w:rPr>
            </w:pPr>
            <w:r w:rsidRPr="005A68A2">
              <w:rPr>
                <w:rFonts w:ascii="Tahoma" w:eastAsia="Calibri" w:hAnsi="Tahoma" w:cs="Tahoma"/>
              </w:rPr>
              <w:t>Swift:                                                                                     Name of the bank:</w:t>
            </w:r>
            <w:r w:rsidRPr="005A68A2">
              <w:rPr>
                <w:rFonts w:ascii="Tahoma" w:eastAsia="Calibri" w:hAnsi="Tahoma" w:cs="Tahoma"/>
              </w:rPr>
              <w:tab/>
            </w:r>
          </w:p>
          <w:p w:rsidR="006C7088" w:rsidRDefault="006C7088" w:rsidP="0038351B">
            <w:pPr>
              <w:widowControl w:val="0"/>
              <w:suppressAutoHyphens/>
              <w:snapToGrid w:val="0"/>
              <w:rPr>
                <w:rFonts w:ascii="Tahoma" w:eastAsia="Times New Roman" w:hAnsi="Tahoma" w:cs="Tahoma"/>
                <w:b/>
                <w:szCs w:val="20"/>
                <w:lang w:eastAsia="ar-SA"/>
              </w:rPr>
            </w:pPr>
          </w:p>
          <w:p w:rsidR="0038351B" w:rsidRPr="001619FD" w:rsidRDefault="0038351B" w:rsidP="0038351B">
            <w:pPr>
              <w:widowControl w:val="0"/>
              <w:suppressAutoHyphens/>
              <w:snapToGrid w:val="0"/>
              <w:rPr>
                <w:rFonts w:ascii="Tahoma" w:eastAsia="Times New Roman" w:hAnsi="Tahoma" w:cs="Tahoma"/>
                <w:b/>
                <w:szCs w:val="20"/>
                <w:lang w:eastAsia="ar-SA"/>
              </w:rPr>
            </w:pPr>
            <w:r w:rsidRPr="001619FD">
              <w:rPr>
                <w:rFonts w:ascii="Tahoma" w:eastAsia="Times New Roman" w:hAnsi="Tahoma" w:cs="Tahoma"/>
                <w:b/>
                <w:szCs w:val="20"/>
                <w:lang w:eastAsia="ar-SA"/>
              </w:rPr>
              <w:t>Customer:</w:t>
            </w:r>
          </w:p>
          <w:p w:rsidR="00B955BD" w:rsidRPr="003A1A5D" w:rsidRDefault="00B955BD" w:rsidP="00B955BD">
            <w:pPr>
              <w:widowControl w:val="0"/>
              <w:suppressAutoHyphens/>
              <w:snapToGrid w:val="0"/>
              <w:rPr>
                <w:rFonts w:ascii="Tahoma" w:eastAsia="Times New Roman" w:hAnsi="Tahoma" w:cs="Tahoma"/>
                <w:b/>
                <w:sz w:val="20"/>
                <w:szCs w:val="20"/>
                <w:lang w:eastAsia="ar-SA"/>
              </w:rPr>
            </w:pPr>
            <w:r w:rsidRPr="003A1A5D">
              <w:rPr>
                <w:rFonts w:ascii="Tahoma" w:eastAsia="Times New Roman" w:hAnsi="Tahoma" w:cs="Tahoma"/>
                <w:b/>
                <w:sz w:val="20"/>
                <w:szCs w:val="20"/>
                <w:lang w:eastAsia="ar-SA"/>
              </w:rPr>
              <w:t>„OPTIMA Grupa“ d.o.o., Banja Luka</w:t>
            </w:r>
          </w:p>
          <w:p w:rsidR="00B955BD" w:rsidRPr="00E6320D" w:rsidRDefault="00B955BD" w:rsidP="00B955BD">
            <w:pPr>
              <w:widowControl w:val="0"/>
              <w:suppressAutoHyphens/>
              <w:snapToGrid w:val="0"/>
              <w:rPr>
                <w:rFonts w:ascii="Tahoma" w:eastAsia="Times New Roman" w:hAnsi="Tahoma" w:cs="Tahoma"/>
                <w:szCs w:val="20"/>
                <w:lang w:eastAsia="ar-SA"/>
              </w:rPr>
            </w:pPr>
            <w:r w:rsidRPr="00E6320D">
              <w:rPr>
                <w:rFonts w:ascii="Tahoma" w:eastAsia="Times New Roman" w:hAnsi="Tahoma" w:cs="Tahoma"/>
                <w:szCs w:val="20"/>
                <w:lang w:eastAsia="ar-SA"/>
              </w:rPr>
              <w:t>Ul. Kralja Alfonsa XIII, 37a</w:t>
            </w:r>
          </w:p>
          <w:p w:rsidR="00B955BD" w:rsidRPr="00E6320D" w:rsidRDefault="00B955BD" w:rsidP="00B955BD">
            <w:pPr>
              <w:widowControl w:val="0"/>
              <w:suppressAutoHyphens/>
              <w:snapToGrid w:val="0"/>
              <w:rPr>
                <w:rFonts w:ascii="Tahoma" w:eastAsia="Times New Roman" w:hAnsi="Tahoma" w:cs="Tahoma"/>
                <w:szCs w:val="20"/>
                <w:lang w:eastAsia="ar-SA"/>
              </w:rPr>
            </w:pPr>
            <w:r w:rsidRPr="00E6320D">
              <w:rPr>
                <w:rFonts w:ascii="Tahoma" w:eastAsia="Times New Roman" w:hAnsi="Tahoma" w:cs="Tahoma"/>
                <w:szCs w:val="20"/>
                <w:lang w:eastAsia="ar-SA"/>
              </w:rPr>
              <w:t>78000 Banja Luka</w:t>
            </w:r>
          </w:p>
          <w:p w:rsidR="00B955BD" w:rsidRPr="00E6320D" w:rsidRDefault="00B955BD" w:rsidP="00B955BD">
            <w:pPr>
              <w:widowControl w:val="0"/>
              <w:suppressAutoHyphens/>
              <w:snapToGrid w:val="0"/>
              <w:rPr>
                <w:rFonts w:ascii="Tahoma" w:eastAsia="Times New Roman" w:hAnsi="Tahoma" w:cs="Tahoma"/>
                <w:szCs w:val="20"/>
                <w:lang w:eastAsia="ar-SA"/>
              </w:rPr>
            </w:pPr>
            <w:r w:rsidRPr="00E6320D">
              <w:rPr>
                <w:rFonts w:ascii="Tahoma" w:eastAsia="Times New Roman" w:hAnsi="Tahoma" w:cs="Tahoma"/>
                <w:szCs w:val="20"/>
                <w:lang w:eastAsia="ar-SA"/>
              </w:rPr>
              <w:t>JIB : 4402785320005</w:t>
            </w:r>
          </w:p>
          <w:p w:rsidR="00B955BD" w:rsidRPr="00E6320D" w:rsidRDefault="00B955BD" w:rsidP="00B955BD">
            <w:pPr>
              <w:widowControl w:val="0"/>
              <w:suppressAutoHyphens/>
              <w:snapToGrid w:val="0"/>
              <w:rPr>
                <w:rFonts w:ascii="Tahoma" w:eastAsia="Times New Roman" w:hAnsi="Tahoma" w:cs="Tahoma"/>
                <w:szCs w:val="20"/>
                <w:lang w:eastAsia="ar-SA"/>
              </w:rPr>
            </w:pPr>
            <w:r w:rsidRPr="00E6320D">
              <w:rPr>
                <w:rFonts w:ascii="Tahoma" w:eastAsia="Times New Roman" w:hAnsi="Tahoma" w:cs="Tahoma"/>
                <w:szCs w:val="20"/>
                <w:lang w:eastAsia="ar-SA"/>
              </w:rPr>
              <w:lastRenderedPageBreak/>
              <w:t>UNICREDIT BANK AD BANJALUKA</w:t>
            </w:r>
          </w:p>
          <w:p w:rsidR="00B955BD" w:rsidRPr="00E6320D" w:rsidRDefault="00B955BD" w:rsidP="00B955BD">
            <w:pPr>
              <w:widowControl w:val="0"/>
              <w:suppressAutoHyphens/>
              <w:snapToGrid w:val="0"/>
              <w:rPr>
                <w:rFonts w:ascii="Tahoma" w:eastAsia="Times New Roman" w:hAnsi="Tahoma" w:cs="Tahoma"/>
                <w:szCs w:val="20"/>
                <w:lang w:eastAsia="ar-SA"/>
              </w:rPr>
            </w:pPr>
            <w:r w:rsidRPr="00E6320D">
              <w:rPr>
                <w:rFonts w:ascii="Tahoma" w:eastAsia="Times New Roman" w:hAnsi="Tahoma" w:cs="Tahoma"/>
                <w:szCs w:val="20"/>
                <w:lang w:eastAsia="ar-SA"/>
              </w:rPr>
              <w:t xml:space="preserve">Beneficiary's acc.number             </w:t>
            </w:r>
          </w:p>
          <w:p w:rsidR="00B955BD" w:rsidRPr="005E1C28" w:rsidRDefault="00B955BD" w:rsidP="00B955BD">
            <w:pPr>
              <w:widowControl w:val="0"/>
              <w:suppressAutoHyphens/>
              <w:snapToGrid w:val="0"/>
              <w:rPr>
                <w:rFonts w:ascii="Tahoma" w:eastAsia="Times New Roman" w:hAnsi="Tahoma" w:cs="Tahoma"/>
                <w:szCs w:val="20"/>
                <w:lang w:eastAsia="ar-SA"/>
              </w:rPr>
            </w:pPr>
            <w:r w:rsidRPr="005E1C28">
              <w:rPr>
                <w:rFonts w:ascii="Tahoma" w:eastAsia="Times New Roman" w:hAnsi="Tahoma" w:cs="Tahoma"/>
                <w:szCs w:val="20"/>
                <w:lang w:eastAsia="ar-SA"/>
              </w:rPr>
              <w:t>BA39 5517 9048 0154 8668</w:t>
            </w:r>
          </w:p>
          <w:p w:rsidR="00B955BD" w:rsidRPr="00E6320D" w:rsidRDefault="00B955BD" w:rsidP="00B955BD">
            <w:pPr>
              <w:widowControl w:val="0"/>
              <w:suppressAutoHyphens/>
              <w:snapToGrid w:val="0"/>
              <w:rPr>
                <w:rFonts w:ascii="Tahoma" w:eastAsia="Times New Roman" w:hAnsi="Tahoma" w:cs="Tahoma"/>
                <w:szCs w:val="20"/>
                <w:lang w:eastAsia="ar-SA"/>
              </w:rPr>
            </w:pPr>
            <w:r w:rsidRPr="00E6320D">
              <w:rPr>
                <w:rFonts w:ascii="Tahoma" w:eastAsia="Times New Roman" w:hAnsi="Tahoma" w:cs="Tahoma"/>
                <w:szCs w:val="20"/>
                <w:lang w:eastAsia="ar-SA"/>
              </w:rPr>
              <w:t>Swift: BLBABA22</w:t>
            </w:r>
          </w:p>
          <w:p w:rsidR="00B955BD" w:rsidRPr="006C7088" w:rsidRDefault="00B955BD" w:rsidP="00B955BD">
            <w:pPr>
              <w:widowControl w:val="0"/>
              <w:suppressAutoHyphens/>
              <w:snapToGrid w:val="0"/>
              <w:rPr>
                <w:rFonts w:ascii="Tahoma" w:eastAsia="Times New Roman" w:hAnsi="Tahoma" w:cs="Tahoma"/>
                <w:szCs w:val="20"/>
                <w:lang w:eastAsia="ar-SA"/>
              </w:rPr>
            </w:pPr>
            <w:r>
              <w:rPr>
                <w:rFonts w:ascii="Tahoma" w:eastAsia="Times New Roman" w:hAnsi="Tahoma" w:cs="Tahoma"/>
                <w:szCs w:val="20"/>
                <w:lang w:eastAsia="ar-SA"/>
              </w:rPr>
              <w:t>Tel.  +387 51 228 610 , 242 807</w:t>
            </w:r>
          </w:p>
          <w:p w:rsidR="00FE0581" w:rsidRDefault="00FE0581" w:rsidP="0038351B">
            <w:pPr>
              <w:widowControl w:val="0"/>
              <w:suppressAutoHyphens/>
              <w:snapToGrid w:val="0"/>
              <w:rPr>
                <w:rFonts w:ascii="Tahoma" w:eastAsia="Times New Roman" w:hAnsi="Tahoma" w:cs="Tahoma"/>
                <w:b/>
                <w:szCs w:val="20"/>
                <w:lang w:eastAsia="ar-SA"/>
              </w:rPr>
            </w:pPr>
          </w:p>
          <w:p w:rsidR="00FE0581" w:rsidRDefault="006C7088" w:rsidP="0038351B">
            <w:pPr>
              <w:widowControl w:val="0"/>
              <w:suppressAutoHyphens/>
              <w:snapToGrid w:val="0"/>
              <w:rPr>
                <w:rFonts w:ascii="Tahoma" w:eastAsia="Times New Roman" w:hAnsi="Tahoma" w:cs="Tahoma"/>
                <w:b/>
                <w:szCs w:val="20"/>
                <w:lang w:eastAsia="ar-SA"/>
              </w:rPr>
            </w:pPr>
            <w:r>
              <w:rPr>
                <w:rFonts w:ascii="Tahoma" w:eastAsia="Times New Roman" w:hAnsi="Tahoma" w:cs="Tahoma"/>
                <w:b/>
                <w:szCs w:val="20"/>
                <w:lang w:eastAsia="ar-SA"/>
              </w:rPr>
              <w:t>Supplier:</w:t>
            </w:r>
          </w:p>
          <w:p w:rsidR="0038351B" w:rsidRPr="00FE0581" w:rsidRDefault="0038351B" w:rsidP="0038351B">
            <w:pPr>
              <w:widowControl w:val="0"/>
              <w:suppressAutoHyphens/>
              <w:snapToGrid w:val="0"/>
              <w:rPr>
                <w:rFonts w:ascii="Tahoma" w:eastAsia="Times New Roman" w:hAnsi="Tahoma" w:cs="Tahoma"/>
                <w:b/>
                <w:szCs w:val="20"/>
                <w:lang w:eastAsia="ar-SA"/>
              </w:rPr>
            </w:pPr>
            <w:r w:rsidRPr="00BF3FFD">
              <w:rPr>
                <w:rFonts w:ascii="Tahoma" w:eastAsia="Times New Roman" w:hAnsi="Tahoma" w:cs="Tahoma"/>
                <w:sz w:val="20"/>
                <w:szCs w:val="20"/>
                <w:lang w:eastAsia="ar-SA"/>
              </w:rPr>
              <w:t>________________________</w:t>
            </w:r>
          </w:p>
          <w:p w:rsidR="005A68A2" w:rsidRPr="0045460C" w:rsidRDefault="005A68A2" w:rsidP="0038351B">
            <w:pPr>
              <w:widowControl w:val="0"/>
              <w:suppressAutoHyphens/>
              <w:snapToGrid w:val="0"/>
              <w:rPr>
                <w:rFonts w:ascii="Tahoma" w:eastAsia="Times New Roman" w:hAnsi="Tahoma" w:cs="Tahoma"/>
                <w:b/>
                <w:sz w:val="20"/>
                <w:szCs w:val="20"/>
                <w:lang w:val="sr-Latn-BA" w:eastAsia="ar-SA"/>
              </w:rPr>
            </w:pPr>
          </w:p>
          <w:p w:rsidR="00FE0581" w:rsidRDefault="00FE0581" w:rsidP="0038351B">
            <w:pPr>
              <w:widowControl w:val="0"/>
              <w:suppressAutoHyphens/>
              <w:snapToGrid w:val="0"/>
              <w:rPr>
                <w:rFonts w:ascii="Tahoma" w:eastAsia="Times New Roman" w:hAnsi="Tahoma" w:cs="Tahoma"/>
                <w:b/>
                <w:szCs w:val="20"/>
                <w:lang w:eastAsia="ar-SA"/>
              </w:rPr>
            </w:pPr>
            <w:r>
              <w:rPr>
                <w:rFonts w:ascii="Tahoma" w:eastAsia="Times New Roman" w:hAnsi="Tahoma" w:cs="Tahoma"/>
                <w:b/>
                <w:szCs w:val="20"/>
                <w:lang w:eastAsia="ar-SA"/>
              </w:rPr>
              <w:t>Customer:</w:t>
            </w:r>
          </w:p>
          <w:p w:rsidR="0038351B" w:rsidRPr="00FE0581" w:rsidRDefault="0043094A" w:rsidP="0038351B">
            <w:pPr>
              <w:widowControl w:val="0"/>
              <w:suppressAutoHyphens/>
              <w:snapToGrid w:val="0"/>
              <w:rPr>
                <w:rFonts w:ascii="Tahoma" w:eastAsia="Times New Roman" w:hAnsi="Tahoma" w:cs="Tahoma"/>
                <w:b/>
                <w:szCs w:val="20"/>
                <w:lang w:eastAsia="ar-SA"/>
              </w:rPr>
            </w:pPr>
            <w:r w:rsidRPr="00BF3FFD">
              <w:rPr>
                <w:rFonts w:ascii="Tahoma" w:eastAsia="Times New Roman" w:hAnsi="Tahoma" w:cs="Tahoma"/>
                <w:sz w:val="20"/>
                <w:szCs w:val="20"/>
                <w:lang w:eastAsia="ar-SA"/>
              </w:rPr>
              <w:t>________________________</w:t>
            </w:r>
          </w:p>
          <w:p w:rsidR="00B955BD" w:rsidRDefault="00B955BD" w:rsidP="00B955BD">
            <w:pPr>
              <w:rPr>
                <w:rFonts w:ascii="Tahoma" w:eastAsia="Times New Roman" w:hAnsi="Tahoma" w:cs="Tahoma"/>
                <w:szCs w:val="24"/>
                <w:lang w:val="sr-Latn-BA"/>
              </w:rPr>
            </w:pPr>
            <w:r w:rsidRPr="005A68A2">
              <w:rPr>
                <w:rFonts w:ascii="Tahoma" w:eastAsia="Times New Roman" w:hAnsi="Tahoma" w:cs="Tahoma"/>
                <w:szCs w:val="24"/>
                <w:lang w:val="sr-Latn-BA"/>
              </w:rPr>
              <w:t xml:space="preserve">Andrei Skladchikov </w:t>
            </w:r>
          </w:p>
          <w:p w:rsidR="00B955BD" w:rsidRPr="00A25E8A" w:rsidRDefault="00B955BD" w:rsidP="00B955BD">
            <w:pPr>
              <w:rPr>
                <w:rFonts w:ascii="Tahoma" w:eastAsia="Times New Roman" w:hAnsi="Tahoma" w:cs="Tahoma"/>
                <w:bdr w:val="single" w:sz="4" w:space="0" w:color="FFFFFF"/>
                <w:lang w:val="sr-Latn-BA"/>
              </w:rPr>
            </w:pPr>
            <w:r w:rsidRPr="00A25E8A">
              <w:rPr>
                <w:rFonts w:ascii="Tahoma" w:eastAsia="Times New Roman" w:hAnsi="Tahoma" w:cs="Tahoma"/>
                <w:bdr w:val="single" w:sz="4" w:space="0" w:color="FFFFFF"/>
                <w:lang w:val="de-DE"/>
              </w:rPr>
              <w:t>„OPTIMA Gr</w:t>
            </w:r>
            <w:r>
              <w:rPr>
                <w:rFonts w:ascii="Tahoma" w:eastAsia="Times New Roman" w:hAnsi="Tahoma" w:cs="Tahoma"/>
                <w:bdr w:val="single" w:sz="4" w:space="0" w:color="FFFFFF"/>
                <w:lang w:val="de-DE"/>
              </w:rPr>
              <w:t>o</w:t>
            </w:r>
            <w:r w:rsidRPr="00A25E8A">
              <w:rPr>
                <w:rFonts w:ascii="Tahoma" w:eastAsia="Times New Roman" w:hAnsi="Tahoma" w:cs="Tahoma"/>
                <w:bdr w:val="single" w:sz="4" w:space="0" w:color="FFFFFF"/>
                <w:lang w:val="de-DE"/>
              </w:rPr>
              <w:t>up“</w:t>
            </w:r>
            <w:r w:rsidRPr="00A25E8A">
              <w:rPr>
                <w:rFonts w:ascii="Tahoma" w:eastAsia="Times New Roman" w:hAnsi="Tahoma" w:cs="Tahoma"/>
                <w:bdr w:val="single" w:sz="4" w:space="0" w:color="FFFFFF"/>
              </w:rPr>
              <w:t xml:space="preserve"> </w:t>
            </w:r>
            <w:r>
              <w:rPr>
                <w:rFonts w:ascii="Tahoma" w:eastAsia="Times New Roman" w:hAnsi="Tahoma" w:cs="Tahoma"/>
                <w:bdr w:val="single" w:sz="4" w:space="0" w:color="FFFFFF"/>
              </w:rPr>
              <w:t>Ltd.</w:t>
            </w:r>
            <w:r>
              <w:rPr>
                <w:rFonts w:ascii="Tahoma" w:eastAsia="Times New Roman" w:hAnsi="Tahoma" w:cs="Tahoma"/>
                <w:bdr w:val="single" w:sz="4" w:space="0" w:color="FFFFFF"/>
                <w:lang w:val="sr-Latn-BA"/>
              </w:rPr>
              <w:t xml:space="preserve"> </w:t>
            </w:r>
            <w:r w:rsidRPr="00AE2B6D">
              <w:rPr>
                <w:rFonts w:ascii="Tahoma" w:eastAsia="Times New Roman" w:hAnsi="Tahoma" w:cs="Tahoma"/>
                <w:bdr w:val="single" w:sz="4" w:space="0" w:color="FFFFFF"/>
                <w:lang w:val="sr-Latn-BA"/>
              </w:rPr>
              <w:t>Banja Luka</w:t>
            </w:r>
          </w:p>
          <w:p w:rsidR="00DE6AD2" w:rsidRPr="0038351B" w:rsidRDefault="00DE6AD2" w:rsidP="008458C8">
            <w:pPr>
              <w:rPr>
                <w:rFonts w:ascii="Tahoma" w:eastAsia="Times New Roman" w:hAnsi="Tahoma" w:cs="Tahoma"/>
                <w:sz w:val="20"/>
                <w:szCs w:val="20"/>
                <w:lang w:eastAsia="ar-SA"/>
              </w:rPr>
            </w:pPr>
          </w:p>
        </w:tc>
      </w:tr>
      <w:tr w:rsidR="00890D77" w:rsidRPr="0038351B" w:rsidTr="00323DDF">
        <w:trPr>
          <w:trHeight w:val="241"/>
        </w:trPr>
        <w:tc>
          <w:tcPr>
            <w:tcW w:w="5529" w:type="dxa"/>
            <w:vMerge/>
          </w:tcPr>
          <w:p w:rsidR="00890D77" w:rsidRPr="0038351B" w:rsidRDefault="00890D77" w:rsidP="00013EDB">
            <w:pPr>
              <w:suppressAutoHyphens/>
              <w:rPr>
                <w:rFonts w:ascii="Tahoma" w:eastAsia="Times New Roman" w:hAnsi="Tahoma" w:cs="Tahoma"/>
                <w:sz w:val="20"/>
                <w:szCs w:val="20"/>
                <w:lang w:eastAsia="ar-SA"/>
              </w:rPr>
            </w:pPr>
          </w:p>
        </w:tc>
        <w:tc>
          <w:tcPr>
            <w:tcW w:w="5670" w:type="dxa"/>
            <w:vMerge/>
          </w:tcPr>
          <w:p w:rsidR="00890D77" w:rsidRPr="0038351B" w:rsidRDefault="00890D77" w:rsidP="00013EDB">
            <w:pPr>
              <w:suppressAutoHyphens/>
              <w:rPr>
                <w:rFonts w:ascii="Tahoma" w:eastAsia="Times New Roman" w:hAnsi="Tahoma" w:cs="Tahoma"/>
                <w:sz w:val="20"/>
                <w:szCs w:val="20"/>
                <w:lang w:eastAsia="ar-SA"/>
              </w:rPr>
            </w:pPr>
          </w:p>
        </w:tc>
      </w:tr>
      <w:tr w:rsidR="00890D77" w:rsidRPr="0038351B" w:rsidTr="00323DDF">
        <w:trPr>
          <w:trHeight w:val="241"/>
        </w:trPr>
        <w:tc>
          <w:tcPr>
            <w:tcW w:w="5529" w:type="dxa"/>
            <w:vMerge/>
          </w:tcPr>
          <w:p w:rsidR="00890D77" w:rsidRPr="0038351B" w:rsidRDefault="00890D77" w:rsidP="00013EDB">
            <w:pPr>
              <w:suppressAutoHyphens/>
              <w:rPr>
                <w:rFonts w:ascii="Tahoma" w:eastAsia="Times New Roman" w:hAnsi="Tahoma" w:cs="Tahoma"/>
                <w:sz w:val="19"/>
                <w:szCs w:val="19"/>
                <w:lang w:eastAsia="ar-SA"/>
              </w:rPr>
            </w:pPr>
          </w:p>
        </w:tc>
        <w:tc>
          <w:tcPr>
            <w:tcW w:w="5670" w:type="dxa"/>
            <w:vMerge/>
          </w:tcPr>
          <w:p w:rsidR="00890D77" w:rsidRPr="0038351B" w:rsidRDefault="00890D77" w:rsidP="00013EDB">
            <w:pPr>
              <w:suppressAutoHyphens/>
              <w:rPr>
                <w:rFonts w:ascii="Tahoma" w:eastAsia="Times New Roman" w:hAnsi="Tahoma" w:cs="Tahoma"/>
                <w:sz w:val="19"/>
                <w:szCs w:val="19"/>
                <w:lang w:eastAsia="ar-SA"/>
              </w:rPr>
            </w:pPr>
          </w:p>
        </w:tc>
      </w:tr>
    </w:tbl>
    <w:p w:rsidR="00376C6F" w:rsidRPr="006C7088" w:rsidRDefault="00376C6F" w:rsidP="006C7088">
      <w:pPr>
        <w:tabs>
          <w:tab w:val="left" w:pos="4596"/>
        </w:tabs>
        <w:rPr>
          <w:rFonts w:ascii="Tahoma" w:eastAsia="Times New Roman" w:hAnsi="Tahoma" w:cs="Tahoma"/>
          <w:sz w:val="20"/>
          <w:szCs w:val="20"/>
          <w:lang w:eastAsia="ar-SA"/>
        </w:rPr>
        <w:sectPr w:rsidR="00376C6F" w:rsidRPr="006C7088" w:rsidSect="00323DDF">
          <w:pgSz w:w="12240" w:h="15840" w:code="1"/>
          <w:pgMar w:top="851" w:right="851" w:bottom="851" w:left="907" w:header="709" w:footer="709" w:gutter="0"/>
          <w:cols w:space="708"/>
          <w:docGrid w:linePitch="360"/>
        </w:sectPr>
      </w:pPr>
    </w:p>
    <w:p w:rsidR="00376C6F" w:rsidRPr="00376C6F" w:rsidRDefault="00376C6F" w:rsidP="00376C6F">
      <w:pPr>
        <w:framePr w:w="9730" w:h="825" w:hRule="exact" w:wrap="none" w:vAnchor="page" w:hAnchor="page" w:x="1421" w:y="984"/>
        <w:widowControl w:val="0"/>
        <w:spacing w:line="264" w:lineRule="exact"/>
        <w:ind w:left="6600"/>
        <w:rPr>
          <w:rFonts w:ascii="Tahoma" w:eastAsia="Tahoma" w:hAnsi="Tahoma" w:cs="Tahoma"/>
          <w:color w:val="000000"/>
          <w:lang w:val="sr-Cyrl-BA" w:eastAsia="sr-Cyrl-BA" w:bidi="sr-Cyrl-BA"/>
        </w:rPr>
      </w:pPr>
      <w:r w:rsidRPr="00110DCD">
        <w:rPr>
          <w:rFonts w:ascii="Tahoma" w:eastAsia="Tahoma" w:hAnsi="Tahoma" w:cs="Tahoma"/>
          <w:color w:val="000000"/>
          <w:lang w:val="it-IT" w:eastAsia="sr-Cyrl-BA" w:bidi="sr-Cyrl-BA"/>
        </w:rPr>
        <w:lastRenderedPageBreak/>
        <w:t xml:space="preserve">Prilog </w:t>
      </w:r>
      <w:r w:rsidRPr="00376C6F">
        <w:rPr>
          <w:rFonts w:ascii="Tahoma" w:eastAsia="Tahoma" w:hAnsi="Tahoma" w:cs="Tahoma"/>
          <w:color w:val="000000"/>
          <w:lang w:val="sr-Cyrl-BA" w:eastAsia="sr-Cyrl-BA" w:bidi="sr-Cyrl-BA"/>
        </w:rPr>
        <w:t xml:space="preserve"> </w:t>
      </w:r>
      <w:r w:rsidRPr="00110DCD">
        <w:rPr>
          <w:rFonts w:ascii="Tahoma" w:eastAsia="Tahoma" w:hAnsi="Tahoma" w:cs="Tahoma"/>
          <w:color w:val="000000"/>
          <w:lang w:val="it-IT" w:eastAsia="sr-Cyrl-BA" w:bidi="sr-Cyrl-BA"/>
        </w:rPr>
        <w:t>br</w:t>
      </w:r>
      <w:r w:rsidRPr="00376C6F">
        <w:rPr>
          <w:rFonts w:ascii="Tahoma" w:eastAsia="Tahoma" w:hAnsi="Tahoma" w:cs="Tahoma"/>
          <w:color w:val="000000"/>
          <w:lang w:val="sr-Cyrl-BA" w:eastAsia="sr-Cyrl-BA" w:bidi="sr-Cyrl-BA"/>
        </w:rPr>
        <w:t>. 1</w:t>
      </w:r>
    </w:p>
    <w:p w:rsidR="00376C6F" w:rsidRPr="00110DCD" w:rsidRDefault="00376C6F" w:rsidP="00376C6F">
      <w:pPr>
        <w:framePr w:w="9730" w:h="825" w:hRule="exact" w:wrap="none" w:vAnchor="page" w:hAnchor="page" w:x="1421" w:y="984"/>
        <w:widowControl w:val="0"/>
        <w:tabs>
          <w:tab w:val="left" w:leader="underscore" w:pos="9557"/>
        </w:tabs>
        <w:spacing w:line="264" w:lineRule="exact"/>
        <w:ind w:left="6600"/>
        <w:rPr>
          <w:rFonts w:ascii="Tahoma" w:eastAsia="Tahoma" w:hAnsi="Tahoma" w:cs="Tahoma"/>
          <w:color w:val="000000"/>
          <w:lang w:val="it-IT" w:eastAsia="sr-Cyrl-BA" w:bidi="sr-Cyrl-BA"/>
        </w:rPr>
      </w:pPr>
      <w:r w:rsidRPr="00110DCD">
        <w:rPr>
          <w:rFonts w:ascii="Tahoma" w:eastAsia="Tahoma" w:hAnsi="Tahoma" w:cs="Tahoma"/>
          <w:color w:val="000000"/>
          <w:lang w:val="it-IT" w:eastAsia="sr-Cyrl-BA" w:bidi="sr-Cyrl-BA"/>
        </w:rPr>
        <w:t>Ugovora</w:t>
      </w:r>
      <w:r w:rsidRPr="00376C6F">
        <w:rPr>
          <w:rFonts w:ascii="Tahoma" w:eastAsia="Tahoma" w:hAnsi="Tahoma" w:cs="Tahoma"/>
          <w:color w:val="000000"/>
          <w:lang w:val="sr-Cyrl-BA" w:eastAsia="sr-Cyrl-BA" w:bidi="sr-Cyrl-BA"/>
        </w:rPr>
        <w:t xml:space="preserve"> </w:t>
      </w:r>
      <w:r w:rsidRPr="00110DCD">
        <w:rPr>
          <w:rFonts w:ascii="Tahoma" w:eastAsia="Tahoma" w:hAnsi="Tahoma" w:cs="Tahoma"/>
          <w:color w:val="000000"/>
          <w:lang w:val="it-IT" w:eastAsia="sr-Cyrl-BA" w:bidi="sr-Cyrl-BA"/>
        </w:rPr>
        <w:t>br</w:t>
      </w:r>
      <w:r w:rsidRPr="00376C6F">
        <w:rPr>
          <w:rFonts w:ascii="Tahoma" w:eastAsia="Tahoma" w:hAnsi="Tahoma" w:cs="Tahoma"/>
          <w:color w:val="000000"/>
          <w:lang w:val="sr-Cyrl-BA" w:eastAsia="sr-Cyrl-BA" w:bidi="sr-Cyrl-BA"/>
        </w:rPr>
        <w:t xml:space="preserve">. </w:t>
      </w:r>
      <w:r w:rsidR="00E03B71" w:rsidRPr="00110DCD">
        <w:rPr>
          <w:rFonts w:ascii="Tahoma" w:eastAsia="Tahoma" w:hAnsi="Tahoma" w:cs="Tahoma"/>
          <w:color w:val="000000"/>
          <w:lang w:val="it-IT" w:eastAsia="sr-Cyrl-BA" w:bidi="sr-Cyrl-BA"/>
        </w:rPr>
        <w:t>D</w:t>
      </w:r>
      <w:r w:rsidR="001539DF">
        <w:rPr>
          <w:rFonts w:ascii="Tahoma" w:eastAsia="Tahoma" w:hAnsi="Tahoma" w:cs="Tahoma"/>
          <w:color w:val="000000"/>
          <w:lang w:val="it-IT" w:eastAsia="sr-Cyrl-BA" w:bidi="sr-Cyrl-BA"/>
        </w:rPr>
        <w:t xml:space="preserve"> ____</w:t>
      </w:r>
      <w:r w:rsidR="00E41B45">
        <w:rPr>
          <w:rFonts w:ascii="Tahoma" w:eastAsia="Tahoma" w:hAnsi="Tahoma" w:cs="Tahoma"/>
          <w:color w:val="000000"/>
          <w:lang w:val="it-IT" w:eastAsia="sr-Cyrl-BA" w:bidi="sr-Cyrl-BA"/>
        </w:rPr>
        <w:t>-2_</w:t>
      </w:r>
    </w:p>
    <w:p w:rsidR="00376C6F" w:rsidRPr="00376C6F" w:rsidRDefault="00376C6F" w:rsidP="00376C6F">
      <w:pPr>
        <w:framePr w:w="9730" w:h="825" w:hRule="exact" w:wrap="none" w:vAnchor="page" w:hAnchor="page" w:x="1421" w:y="984"/>
        <w:widowControl w:val="0"/>
        <w:tabs>
          <w:tab w:val="left" w:pos="7394"/>
          <w:tab w:val="left" w:leader="underscore" w:pos="8784"/>
        </w:tabs>
        <w:spacing w:line="264" w:lineRule="exact"/>
        <w:ind w:left="6600"/>
        <w:rPr>
          <w:rFonts w:ascii="Tahoma" w:eastAsia="Tahoma" w:hAnsi="Tahoma" w:cs="Tahoma"/>
          <w:color w:val="000000"/>
          <w:lang w:val="sr-Cyrl-BA" w:eastAsia="sr-Cyrl-BA" w:bidi="sr-Cyrl-BA"/>
        </w:rPr>
      </w:pPr>
      <w:r w:rsidRPr="00376C6F">
        <w:rPr>
          <w:rFonts w:ascii="Tahoma" w:eastAsia="Tahoma" w:hAnsi="Tahoma" w:cs="Tahoma"/>
          <w:color w:val="000000"/>
          <w:lang w:eastAsia="sr-Cyrl-BA" w:bidi="sr-Cyrl-BA"/>
        </w:rPr>
        <w:t>od</w:t>
      </w:r>
      <w:r w:rsidRPr="00376C6F">
        <w:rPr>
          <w:rFonts w:ascii="Tahoma" w:eastAsia="Tahoma" w:hAnsi="Tahoma" w:cs="Tahoma"/>
          <w:color w:val="000000"/>
          <w:lang w:val="sr-Cyrl-BA" w:eastAsia="sr-Cyrl-BA" w:bidi="sr-Cyrl-BA"/>
        </w:rPr>
        <w:t xml:space="preserve"> </w:t>
      </w:r>
      <w:r w:rsidR="001539DF">
        <w:rPr>
          <w:rFonts w:ascii="Tahoma" w:eastAsia="Tahoma" w:hAnsi="Tahoma" w:cs="Tahoma"/>
          <w:color w:val="000000"/>
          <w:lang w:val="sr-Latn-RS" w:eastAsia="sr-Cyrl-BA" w:bidi="sr-Cyrl-BA"/>
        </w:rPr>
        <w:t>__</w:t>
      </w:r>
      <w:r w:rsidR="00AE0C45">
        <w:rPr>
          <w:rFonts w:ascii="Tahoma" w:eastAsia="Tahoma" w:hAnsi="Tahoma" w:cs="Tahoma"/>
          <w:color w:val="000000"/>
          <w:lang w:eastAsia="sr-Cyrl-BA" w:bidi="sr-Cyrl-BA"/>
        </w:rPr>
        <w:t>.</w:t>
      </w:r>
      <w:r w:rsidR="001539DF">
        <w:rPr>
          <w:rFonts w:ascii="Tahoma" w:eastAsia="Tahoma" w:hAnsi="Tahoma" w:cs="Tahoma"/>
          <w:color w:val="000000"/>
          <w:lang w:eastAsia="sr-Cyrl-BA" w:bidi="sr-Cyrl-BA"/>
        </w:rPr>
        <w:t>__</w:t>
      </w:r>
      <w:r w:rsidR="00DF6414">
        <w:rPr>
          <w:rFonts w:ascii="Tahoma" w:eastAsia="Tahoma" w:hAnsi="Tahoma" w:cs="Tahoma"/>
          <w:color w:val="000000"/>
          <w:lang w:eastAsia="sr-Cyrl-BA" w:bidi="sr-Cyrl-BA"/>
        </w:rPr>
        <w:t>.</w:t>
      </w:r>
      <w:r w:rsidRPr="00376C6F">
        <w:rPr>
          <w:rFonts w:ascii="Tahoma" w:eastAsia="Tahoma" w:hAnsi="Tahoma" w:cs="Tahoma"/>
          <w:color w:val="000000"/>
          <w:lang w:val="sr-Cyrl-BA" w:eastAsia="sr-Cyrl-BA" w:bidi="sr-Cyrl-BA"/>
        </w:rPr>
        <w:t>20</w:t>
      </w:r>
      <w:r w:rsidR="00E41B45">
        <w:rPr>
          <w:rFonts w:ascii="Tahoma" w:eastAsia="Tahoma" w:hAnsi="Tahoma" w:cs="Tahoma"/>
          <w:color w:val="000000"/>
          <w:lang w:val="sr-Latn-BA" w:eastAsia="sr-Cyrl-BA" w:bidi="sr-Cyrl-BA"/>
        </w:rPr>
        <w:t>2_</w:t>
      </w:r>
      <w:r w:rsidR="003C2B1B">
        <w:rPr>
          <w:rFonts w:ascii="Tahoma" w:eastAsia="Tahoma" w:hAnsi="Tahoma" w:cs="Tahoma"/>
          <w:color w:val="000000"/>
          <w:lang w:val="sr-Latn-BA" w:eastAsia="sr-Cyrl-BA" w:bidi="sr-Cyrl-BA"/>
        </w:rPr>
        <w:t>.</w:t>
      </w:r>
      <w:r w:rsidRPr="00376C6F">
        <w:rPr>
          <w:rFonts w:ascii="Tahoma" w:eastAsia="Tahoma" w:hAnsi="Tahoma" w:cs="Tahoma"/>
          <w:color w:val="000000"/>
          <w:lang w:val="sr-Cyrl-BA" w:eastAsia="sr-Cyrl-BA" w:bidi="sr-Cyrl-BA"/>
        </w:rPr>
        <w:t xml:space="preserve"> </w:t>
      </w:r>
      <w:r w:rsidRPr="00376C6F">
        <w:rPr>
          <w:rFonts w:ascii="Tahoma" w:eastAsia="Tahoma" w:hAnsi="Tahoma" w:cs="Tahoma"/>
          <w:color w:val="000000"/>
          <w:lang w:eastAsia="sr-Cyrl-BA" w:bidi="sr-Cyrl-BA"/>
        </w:rPr>
        <w:t>god</w:t>
      </w:r>
      <w:r w:rsidRPr="00376C6F">
        <w:rPr>
          <w:rFonts w:ascii="Tahoma" w:eastAsia="Tahoma" w:hAnsi="Tahoma" w:cs="Tahoma"/>
          <w:color w:val="000000"/>
          <w:lang w:val="sr-Cyrl-BA" w:eastAsia="sr-Cyrl-BA" w:bidi="sr-Cyrl-BA"/>
        </w:rPr>
        <w:t>.</w:t>
      </w:r>
    </w:p>
    <w:p w:rsidR="00376C6F" w:rsidRPr="00376C6F" w:rsidRDefault="00376C6F" w:rsidP="00376C6F">
      <w:pPr>
        <w:framePr w:w="9730" w:h="277" w:hRule="exact" w:wrap="none" w:vAnchor="page" w:hAnchor="page" w:x="1421" w:y="2348"/>
        <w:widowControl w:val="0"/>
        <w:spacing w:line="220" w:lineRule="exact"/>
        <w:jc w:val="center"/>
        <w:rPr>
          <w:rFonts w:ascii="Tahoma" w:eastAsia="Tahoma" w:hAnsi="Tahoma" w:cs="Tahoma"/>
          <w:b/>
          <w:color w:val="000000"/>
          <w:lang w:val="sr-Cyrl-BA" w:eastAsia="sr-Cyrl-BA" w:bidi="sr-Cyrl-BA"/>
        </w:rPr>
      </w:pPr>
      <w:r w:rsidRPr="00376C6F">
        <w:rPr>
          <w:rFonts w:ascii="Tahoma" w:eastAsia="Tahoma" w:hAnsi="Tahoma" w:cs="Tahoma"/>
          <w:b/>
          <w:color w:val="000000"/>
          <w:lang w:eastAsia="sr-Cyrl-BA" w:bidi="sr-Cyrl-BA"/>
        </w:rPr>
        <w:t>SPECIFIKACIJA</w:t>
      </w:r>
    </w:p>
    <w:p w:rsidR="00376C6F" w:rsidRPr="00376C6F" w:rsidRDefault="00376C6F" w:rsidP="00376C6F">
      <w:pPr>
        <w:widowControl w:val="0"/>
        <w:spacing w:line="264" w:lineRule="exact"/>
        <w:rPr>
          <w:rFonts w:ascii="Tahoma" w:eastAsia="Tahoma" w:hAnsi="Tahoma" w:cs="Tahoma"/>
          <w:color w:val="000000"/>
          <w:lang w:val="sr-Cyrl-RS" w:eastAsia="sr-Cyrl-BA" w:bidi="sr-Cyrl-BA"/>
        </w:rPr>
      </w:pPr>
    </w:p>
    <w:p w:rsidR="00376C6F" w:rsidRPr="00376C6F" w:rsidRDefault="00376C6F" w:rsidP="00376C6F">
      <w:pPr>
        <w:widowControl w:val="0"/>
        <w:spacing w:line="220" w:lineRule="exact"/>
        <w:jc w:val="center"/>
        <w:rPr>
          <w:rFonts w:ascii="Tahoma" w:eastAsia="Tahoma" w:hAnsi="Tahoma" w:cs="Tahoma"/>
          <w:color w:val="000000"/>
          <w:lang w:val="sr-Cyrl-RS" w:eastAsia="sr-Cyrl-BA" w:bidi="sr-Cyrl-BA"/>
        </w:rPr>
      </w:pPr>
    </w:p>
    <w:p w:rsidR="00376C6F" w:rsidRPr="00376C6F" w:rsidRDefault="00376C6F" w:rsidP="00376C6F">
      <w:pPr>
        <w:widowControl w:val="0"/>
        <w:spacing w:line="264" w:lineRule="exact"/>
        <w:rPr>
          <w:rFonts w:ascii="Tahoma" w:eastAsia="Tahoma" w:hAnsi="Tahoma" w:cs="Tahoma"/>
          <w:color w:val="000000"/>
          <w:lang w:val="sr-Cyrl-RS" w:eastAsia="sr-Cyrl-BA" w:bidi="sr-Cyrl-BA"/>
        </w:rPr>
      </w:pPr>
    </w:p>
    <w:p w:rsidR="00376C6F" w:rsidRPr="00376C6F" w:rsidRDefault="00376C6F" w:rsidP="00376C6F">
      <w:pPr>
        <w:widowControl w:val="0"/>
        <w:spacing w:line="264" w:lineRule="exact"/>
        <w:rPr>
          <w:rFonts w:ascii="Tahoma" w:eastAsia="Tahoma" w:hAnsi="Tahoma" w:cs="Tahoma"/>
          <w:color w:val="000000"/>
          <w:lang w:val="sr-Cyrl-RS" w:eastAsia="sr-Cyrl-BA" w:bidi="sr-Cyrl-BA"/>
        </w:rPr>
      </w:pPr>
    </w:p>
    <w:p w:rsidR="00376C6F" w:rsidRPr="00376C6F" w:rsidRDefault="00376C6F" w:rsidP="00376C6F">
      <w:pPr>
        <w:widowControl w:val="0"/>
        <w:rPr>
          <w:rFonts w:ascii="Arial Unicode MS" w:eastAsia="Arial Unicode MS" w:hAnsi="Arial Unicode MS" w:cs="Arial Unicode MS"/>
          <w:color w:val="000000"/>
          <w:sz w:val="2"/>
          <w:szCs w:val="2"/>
          <w:lang w:eastAsia="sr-Cyrl-BA" w:bidi="sr-Cyrl-BA"/>
        </w:rPr>
      </w:pPr>
    </w:p>
    <w:p w:rsidR="00376C6F" w:rsidRPr="00376C6F" w:rsidRDefault="00376C6F" w:rsidP="00376C6F">
      <w:pPr>
        <w:widowControl w:val="0"/>
        <w:rPr>
          <w:rFonts w:ascii="Arial Unicode MS" w:eastAsia="Arial Unicode MS" w:hAnsi="Arial Unicode MS" w:cs="Arial Unicode MS"/>
          <w:color w:val="000000"/>
          <w:sz w:val="2"/>
          <w:szCs w:val="2"/>
          <w:lang w:eastAsia="sr-Cyrl-BA" w:bidi="sr-Cyrl-BA"/>
        </w:rPr>
      </w:pPr>
    </w:p>
    <w:p w:rsidR="00376C6F" w:rsidRPr="00376C6F" w:rsidRDefault="00376C6F" w:rsidP="00376C6F">
      <w:pPr>
        <w:widowControl w:val="0"/>
        <w:rPr>
          <w:rFonts w:ascii="Arial Unicode MS" w:eastAsia="Arial Unicode MS" w:hAnsi="Arial Unicode MS" w:cs="Arial Unicode MS"/>
          <w:color w:val="000000"/>
          <w:sz w:val="2"/>
          <w:szCs w:val="2"/>
          <w:lang w:eastAsia="sr-Cyrl-BA" w:bidi="sr-Cyrl-BA"/>
        </w:rPr>
      </w:pPr>
    </w:p>
    <w:p w:rsidR="00376C6F" w:rsidRPr="00376C6F" w:rsidRDefault="00376C6F" w:rsidP="00376C6F">
      <w:pPr>
        <w:widowControl w:val="0"/>
        <w:rPr>
          <w:rFonts w:ascii="Arial Unicode MS" w:eastAsia="Arial Unicode MS" w:hAnsi="Arial Unicode MS" w:cs="Arial Unicode MS"/>
          <w:color w:val="000000"/>
          <w:sz w:val="2"/>
          <w:szCs w:val="2"/>
          <w:lang w:eastAsia="sr-Cyrl-BA" w:bidi="sr-Cyrl-BA"/>
        </w:rPr>
      </w:pPr>
    </w:p>
    <w:p w:rsidR="00C653EE" w:rsidRPr="002E2D5D" w:rsidRDefault="00C653EE" w:rsidP="00307C56">
      <w:pPr>
        <w:suppressAutoHyphens/>
      </w:pPr>
    </w:p>
    <w:p w:rsidR="00C653EE" w:rsidRPr="002E2D5D" w:rsidRDefault="00C653EE" w:rsidP="00C653EE"/>
    <w:p w:rsidR="00C653EE" w:rsidRPr="002E2D5D" w:rsidRDefault="00C653EE" w:rsidP="00C653EE"/>
    <w:p w:rsidR="00C653EE" w:rsidRPr="002E2D5D" w:rsidRDefault="00C653EE" w:rsidP="00C653EE"/>
    <w:p w:rsidR="001539DF" w:rsidRDefault="00CE33DE" w:rsidP="00CE33DE">
      <w:pPr>
        <w:framePr w:w="9742" w:h="1985" w:hRule="exact" w:wrap="none" w:vAnchor="page" w:hAnchor="page" w:x="1454" w:y="2813"/>
        <w:ind w:right="0"/>
        <w:rPr>
          <w:rFonts w:ascii="Tahoma" w:eastAsia="Times New Roman" w:hAnsi="Tahoma" w:cs="Tahoma"/>
          <w:b/>
          <w:lang w:val="sr-Latn-BA"/>
        </w:rPr>
      </w:pPr>
      <w:r w:rsidRPr="00CE33DE">
        <w:rPr>
          <w:rFonts w:ascii="Tahoma" w:eastAsia="Tahoma" w:hAnsi="Tahoma" w:cs="Tahoma"/>
          <w:color w:val="000000"/>
          <w:lang w:val="sr-Latn-BA" w:eastAsia="sr-Cyrl-BA" w:bidi="sr-Cyrl-BA"/>
        </w:rPr>
        <w:t xml:space="preserve">Prodavac: </w:t>
      </w:r>
    </w:p>
    <w:p w:rsidR="00CE33DE" w:rsidRDefault="00CE33DE" w:rsidP="00CE33DE">
      <w:pPr>
        <w:framePr w:w="9742" w:h="1985" w:hRule="exact" w:wrap="none" w:vAnchor="page" w:hAnchor="page" w:x="1454" w:y="2813"/>
        <w:ind w:right="0"/>
        <w:rPr>
          <w:rFonts w:ascii="Tahoma" w:eastAsia="Calibri" w:hAnsi="Tahoma" w:cs="Tahoma"/>
        </w:rPr>
      </w:pPr>
      <w:r w:rsidRPr="00CE33DE">
        <w:rPr>
          <w:rFonts w:ascii="Tahoma" w:eastAsia="Tahoma" w:hAnsi="Tahoma" w:cs="Tahoma"/>
          <w:color w:val="000000"/>
          <w:lang w:val="sr-Cyrl-BA" w:eastAsia="sr-Cyrl-BA" w:bidi="sr-Cyrl-BA"/>
        </w:rPr>
        <w:t>А</w:t>
      </w:r>
      <w:r w:rsidRPr="00CE33DE">
        <w:rPr>
          <w:rFonts w:ascii="Tahoma" w:eastAsia="Tahoma" w:hAnsi="Tahoma" w:cs="Tahoma"/>
          <w:color w:val="000000"/>
          <w:lang w:val="sr-Latn-BA" w:eastAsia="sr-Cyrl-BA" w:bidi="sr-Cyrl-BA"/>
        </w:rPr>
        <w:t xml:space="preserve">dresa: </w:t>
      </w:r>
    </w:p>
    <w:p w:rsidR="001539DF" w:rsidRPr="00CE33DE" w:rsidRDefault="001539DF" w:rsidP="00CE33DE">
      <w:pPr>
        <w:framePr w:w="9742" w:h="1985" w:hRule="exact" w:wrap="none" w:vAnchor="page" w:hAnchor="page" w:x="1454" w:y="2813"/>
        <w:ind w:right="0"/>
        <w:rPr>
          <w:rFonts w:ascii="Tahoma" w:eastAsia="Calibri" w:hAnsi="Tahoma" w:cs="Tahoma"/>
        </w:rPr>
      </w:pPr>
    </w:p>
    <w:p w:rsidR="008548E5" w:rsidRDefault="008548E5" w:rsidP="008548E5">
      <w:pPr>
        <w:framePr w:w="9742" w:h="1985" w:hRule="exact" w:wrap="none" w:vAnchor="page" w:hAnchor="page" w:x="1454" w:y="2813"/>
        <w:widowControl w:val="0"/>
        <w:tabs>
          <w:tab w:val="left" w:leader="underscore" w:pos="4498"/>
          <w:tab w:val="left" w:leader="underscore" w:pos="5342"/>
          <w:tab w:val="left" w:leader="underscore" w:pos="6739"/>
          <w:tab w:val="left" w:leader="underscore" w:pos="7394"/>
        </w:tabs>
        <w:spacing w:after="215" w:line="264" w:lineRule="exact"/>
        <w:rPr>
          <w:rFonts w:ascii="Tahoma" w:eastAsia="Tahoma" w:hAnsi="Tahoma" w:cs="Tahoma"/>
          <w:color w:val="000000"/>
          <w:lang w:val="sr-Latn-BA" w:eastAsia="sr-Cyrl-BA" w:bidi="sr-Cyrl-BA"/>
        </w:rPr>
      </w:pPr>
      <w:r w:rsidRPr="00376C6F">
        <w:rPr>
          <w:rFonts w:ascii="Tahoma" w:eastAsia="Tahoma" w:hAnsi="Tahoma" w:cs="Tahoma"/>
          <w:color w:val="000000"/>
          <w:lang w:val="sr-Latn-BA" w:eastAsia="sr-Cyrl-BA" w:bidi="sr-Cyrl-BA"/>
        </w:rPr>
        <w:t>Ugovora za isporuku Robe</w:t>
      </w:r>
      <w:r w:rsidRPr="00376C6F">
        <w:rPr>
          <w:rFonts w:ascii="Tahoma" w:eastAsia="Tahoma" w:hAnsi="Tahoma" w:cs="Tahoma"/>
          <w:color w:val="000000"/>
          <w:lang w:val="sr-Cyrl-BA" w:eastAsia="sr-Cyrl-BA" w:bidi="sr-Cyrl-BA"/>
        </w:rPr>
        <w:t xml:space="preserve"> </w:t>
      </w:r>
      <w:r w:rsidRPr="00376C6F">
        <w:rPr>
          <w:rFonts w:ascii="Tahoma" w:eastAsia="Tahoma" w:hAnsi="Tahoma" w:cs="Tahoma"/>
          <w:color w:val="000000"/>
          <w:lang w:val="sr-Latn-BA" w:eastAsia="sr-Cyrl-BA" w:bidi="sr-Cyrl-BA"/>
        </w:rPr>
        <w:t>br</w:t>
      </w:r>
      <w:r>
        <w:rPr>
          <w:rFonts w:ascii="Tahoma" w:eastAsia="Tahoma" w:hAnsi="Tahoma" w:cs="Tahoma"/>
          <w:color w:val="000000"/>
          <w:lang w:val="sr-Cyrl-BA" w:eastAsia="sr-Cyrl-BA" w:bidi="sr-Cyrl-BA"/>
        </w:rPr>
        <w:t>.</w:t>
      </w:r>
      <w:r w:rsidRPr="00AE0C45">
        <w:rPr>
          <w:rFonts w:ascii="Tahoma" w:eastAsia="Tahoma" w:hAnsi="Tahoma" w:cs="Tahoma"/>
          <w:color w:val="000000"/>
          <w:lang w:val="sr-Latn-BA" w:eastAsia="sr-Cyrl-BA" w:bidi="sr-Cyrl-BA"/>
        </w:rPr>
        <w:t xml:space="preserve"> </w:t>
      </w:r>
      <w:r>
        <w:rPr>
          <w:rFonts w:ascii="Tahoma" w:eastAsia="Tahoma" w:hAnsi="Tahoma" w:cs="Tahoma"/>
          <w:color w:val="000000"/>
          <w:lang w:val="sr-Latn-BA" w:eastAsia="sr-Cyrl-BA" w:bidi="sr-Cyrl-BA"/>
        </w:rPr>
        <w:t xml:space="preserve">D </w:t>
      </w:r>
      <w:r w:rsidR="00E41B45">
        <w:rPr>
          <w:rFonts w:ascii="Tahoma" w:eastAsia="Tahoma" w:hAnsi="Tahoma" w:cs="Tahoma"/>
          <w:color w:val="000000"/>
          <w:lang w:val="sr-Latn-BA" w:eastAsia="sr-Cyrl-BA" w:bidi="sr-Cyrl-BA"/>
        </w:rPr>
        <w:t>___-2_</w:t>
      </w:r>
      <w:r w:rsidR="003C2B1B">
        <w:rPr>
          <w:rFonts w:ascii="Tahoma" w:eastAsia="Tahoma" w:hAnsi="Tahoma" w:cs="Tahoma"/>
          <w:color w:val="000000"/>
          <w:lang w:val="sr-Latn-BA" w:eastAsia="sr-Cyrl-BA" w:bidi="sr-Cyrl-BA"/>
        </w:rPr>
        <w:t xml:space="preserve"> </w:t>
      </w:r>
      <w:r w:rsidRPr="00376C6F">
        <w:rPr>
          <w:rFonts w:ascii="Tahoma" w:eastAsia="Tahoma" w:hAnsi="Tahoma" w:cs="Tahoma"/>
          <w:color w:val="000000"/>
          <w:lang w:val="sr-Latn-BA" w:eastAsia="sr-Cyrl-BA" w:bidi="sr-Cyrl-BA"/>
        </w:rPr>
        <w:t>od</w:t>
      </w:r>
      <w:r w:rsidRPr="00376C6F">
        <w:rPr>
          <w:rFonts w:ascii="Tahoma" w:eastAsia="Tahoma" w:hAnsi="Tahoma" w:cs="Tahoma"/>
          <w:color w:val="000000"/>
          <w:lang w:val="sr-Cyrl-BA" w:eastAsia="sr-Cyrl-BA" w:bidi="sr-Cyrl-BA"/>
        </w:rPr>
        <w:t xml:space="preserve"> </w:t>
      </w:r>
      <w:r w:rsidR="001539DF">
        <w:rPr>
          <w:rFonts w:ascii="Tahoma" w:eastAsia="Tahoma" w:hAnsi="Tahoma" w:cs="Tahoma"/>
          <w:color w:val="000000"/>
          <w:lang w:val="sr-Latn-RS" w:eastAsia="sr-Cyrl-BA" w:bidi="sr-Cyrl-BA"/>
        </w:rPr>
        <w:t>__</w:t>
      </w:r>
      <w:r>
        <w:rPr>
          <w:rFonts w:ascii="Tahoma" w:eastAsia="Tahoma" w:hAnsi="Tahoma" w:cs="Tahoma"/>
          <w:color w:val="000000"/>
          <w:lang w:val="sr-Latn-BA" w:eastAsia="sr-Cyrl-BA" w:bidi="sr-Cyrl-BA"/>
        </w:rPr>
        <w:t>.</w:t>
      </w:r>
      <w:r w:rsidR="001539DF">
        <w:rPr>
          <w:rFonts w:ascii="Tahoma" w:eastAsia="Tahoma" w:hAnsi="Tahoma" w:cs="Tahoma"/>
          <w:color w:val="000000"/>
          <w:lang w:val="it-IT" w:eastAsia="sr-Cyrl-BA" w:bidi="sr-Cyrl-BA"/>
        </w:rPr>
        <w:t>__</w:t>
      </w:r>
      <w:r w:rsidRPr="00376C6F">
        <w:rPr>
          <w:rFonts w:ascii="Tahoma" w:eastAsia="Tahoma" w:hAnsi="Tahoma" w:cs="Tahoma"/>
          <w:color w:val="000000"/>
          <w:lang w:val="sr-Latn-BA" w:eastAsia="sr-Cyrl-BA" w:bidi="sr-Cyrl-BA"/>
        </w:rPr>
        <w:t>.</w:t>
      </w:r>
      <w:r w:rsidRPr="00376C6F">
        <w:rPr>
          <w:rFonts w:ascii="Tahoma" w:eastAsia="Tahoma" w:hAnsi="Tahoma" w:cs="Tahoma"/>
          <w:color w:val="000000"/>
          <w:lang w:val="sr-Cyrl-BA" w:eastAsia="sr-Cyrl-BA" w:bidi="sr-Cyrl-BA"/>
        </w:rPr>
        <w:t>20</w:t>
      </w:r>
      <w:r w:rsidR="00E41B45">
        <w:rPr>
          <w:rFonts w:ascii="Tahoma" w:eastAsia="Tahoma" w:hAnsi="Tahoma" w:cs="Tahoma"/>
          <w:color w:val="000000"/>
          <w:lang w:val="sr-Latn-BA" w:eastAsia="sr-Cyrl-BA" w:bidi="sr-Cyrl-BA"/>
        </w:rPr>
        <w:t>2_</w:t>
      </w:r>
      <w:r w:rsidRPr="00376C6F">
        <w:rPr>
          <w:rFonts w:ascii="Tahoma" w:eastAsia="Tahoma" w:hAnsi="Tahoma" w:cs="Tahoma"/>
          <w:color w:val="000000"/>
          <w:lang w:val="sr-Latn-BA" w:eastAsia="sr-Cyrl-BA" w:bidi="sr-Cyrl-BA"/>
        </w:rPr>
        <w:t>.</w:t>
      </w:r>
      <w:r w:rsidRPr="00376C6F">
        <w:rPr>
          <w:rFonts w:ascii="Tahoma" w:eastAsia="Tahoma" w:hAnsi="Tahoma" w:cs="Tahoma"/>
          <w:color w:val="000000"/>
          <w:lang w:val="sr-Cyrl-BA" w:eastAsia="sr-Cyrl-BA" w:bidi="sr-Cyrl-BA"/>
        </w:rPr>
        <w:t xml:space="preserve"> </w:t>
      </w:r>
      <w:r w:rsidRPr="00376C6F">
        <w:rPr>
          <w:rFonts w:ascii="Tahoma" w:eastAsia="Tahoma" w:hAnsi="Tahoma" w:cs="Tahoma"/>
          <w:color w:val="000000"/>
          <w:lang w:val="sr-Latn-BA" w:eastAsia="sr-Cyrl-BA" w:bidi="sr-Cyrl-BA"/>
        </w:rPr>
        <w:t>godine</w:t>
      </w:r>
    </w:p>
    <w:p w:rsidR="0004539D" w:rsidRDefault="0004539D" w:rsidP="0004539D">
      <w:pPr>
        <w:framePr w:w="9742" w:h="1985" w:hRule="exact" w:wrap="none" w:vAnchor="page" w:hAnchor="page" w:x="1454" w:y="2813"/>
        <w:widowControl w:val="0"/>
        <w:tabs>
          <w:tab w:val="left" w:leader="underscore" w:pos="4498"/>
          <w:tab w:val="left" w:leader="underscore" w:pos="5342"/>
          <w:tab w:val="left" w:leader="underscore" w:pos="6739"/>
          <w:tab w:val="left" w:leader="underscore" w:pos="7394"/>
        </w:tabs>
        <w:spacing w:line="264" w:lineRule="exact"/>
        <w:rPr>
          <w:rFonts w:ascii="Tahoma" w:eastAsia="Tahoma" w:hAnsi="Tahoma" w:cs="Tahoma"/>
          <w:color w:val="000000"/>
          <w:lang w:val="sr-Latn-BA" w:eastAsia="sr-Cyrl-BA" w:bidi="sr-Cyrl-BA"/>
        </w:rPr>
      </w:pPr>
      <w:r>
        <w:rPr>
          <w:rFonts w:ascii="Tahoma" w:eastAsia="Tahoma" w:hAnsi="Tahoma" w:cs="Tahoma"/>
          <w:color w:val="000000"/>
          <w:lang w:val="sr-Latn-BA" w:eastAsia="sr-Cyrl-BA" w:bidi="sr-Cyrl-BA"/>
        </w:rPr>
        <w:t>Kupac</w:t>
      </w:r>
      <w:r w:rsidRPr="00376C6F">
        <w:rPr>
          <w:rFonts w:ascii="Tahoma" w:eastAsia="Tahoma" w:hAnsi="Tahoma" w:cs="Tahoma"/>
          <w:b/>
          <w:color w:val="000000"/>
          <w:lang w:val="sr-Latn-BA" w:eastAsia="sr-Cyrl-BA" w:bidi="sr-Cyrl-BA"/>
        </w:rPr>
        <w:t xml:space="preserve">: </w:t>
      </w:r>
      <w:r>
        <w:rPr>
          <w:rFonts w:ascii="Tahoma" w:eastAsia="Tahoma" w:hAnsi="Tahoma" w:cs="Tahoma"/>
          <w:b/>
          <w:color w:val="000000"/>
          <w:lang w:val="sr-Cyrl-RS" w:eastAsia="sr-Cyrl-BA" w:bidi="sr-Cyrl-BA"/>
        </w:rPr>
        <w:t>„</w:t>
      </w:r>
      <w:r w:rsidRPr="00376C6F">
        <w:rPr>
          <w:rFonts w:ascii="Tahoma" w:eastAsia="Tahoma" w:hAnsi="Tahoma" w:cs="Tahoma"/>
          <w:b/>
          <w:color w:val="000000"/>
          <w:lang w:val="sr-Latn-BA" w:eastAsia="sr-Cyrl-BA" w:bidi="sr-Cyrl-BA"/>
        </w:rPr>
        <w:t>OPTIMA Grupa</w:t>
      </w:r>
      <w:r>
        <w:rPr>
          <w:rFonts w:ascii="Tahoma" w:eastAsia="Tahoma" w:hAnsi="Tahoma" w:cs="Tahoma"/>
          <w:b/>
          <w:color w:val="000000"/>
          <w:lang w:val="sr-Cyrl-RS" w:eastAsia="sr-Cyrl-BA" w:bidi="sr-Cyrl-BA"/>
        </w:rPr>
        <w:t>“</w:t>
      </w:r>
      <w:r w:rsidRPr="00376C6F">
        <w:rPr>
          <w:rFonts w:ascii="Tahoma" w:eastAsia="Tahoma" w:hAnsi="Tahoma" w:cs="Tahoma"/>
          <w:b/>
          <w:color w:val="000000"/>
          <w:lang w:val="sr-Latn-BA" w:eastAsia="sr-Cyrl-BA" w:bidi="sr-Cyrl-BA"/>
        </w:rPr>
        <w:t xml:space="preserve"> d.o.o.</w:t>
      </w:r>
      <w:r>
        <w:rPr>
          <w:rFonts w:ascii="Tahoma" w:eastAsia="Tahoma" w:hAnsi="Tahoma" w:cs="Tahoma"/>
          <w:b/>
          <w:color w:val="000000"/>
          <w:lang w:val="sr-Latn-BA" w:eastAsia="sr-Cyrl-BA" w:bidi="sr-Cyrl-BA"/>
        </w:rPr>
        <w:t xml:space="preserve"> Banja Luka</w:t>
      </w:r>
    </w:p>
    <w:p w:rsidR="0004539D" w:rsidRPr="00376C6F" w:rsidRDefault="0004539D" w:rsidP="0004539D">
      <w:pPr>
        <w:framePr w:w="9742" w:h="1985" w:hRule="exact" w:wrap="none" w:vAnchor="page" w:hAnchor="page" w:x="1454" w:y="2813"/>
        <w:widowControl w:val="0"/>
        <w:tabs>
          <w:tab w:val="left" w:leader="underscore" w:pos="4498"/>
          <w:tab w:val="left" w:leader="underscore" w:pos="5342"/>
          <w:tab w:val="left" w:leader="underscore" w:pos="6739"/>
          <w:tab w:val="left" w:leader="underscore" w:pos="7394"/>
        </w:tabs>
        <w:spacing w:line="264" w:lineRule="exact"/>
        <w:rPr>
          <w:rFonts w:ascii="Tahoma" w:eastAsia="Tahoma" w:hAnsi="Tahoma" w:cs="Tahoma"/>
          <w:color w:val="000000"/>
          <w:lang w:val="sr-Latn-BA" w:eastAsia="sr-Cyrl-BA" w:bidi="sr-Cyrl-BA"/>
        </w:rPr>
      </w:pPr>
      <w:r w:rsidRPr="00376C6F">
        <w:rPr>
          <w:rFonts w:ascii="Tahoma" w:eastAsia="Tahoma" w:hAnsi="Tahoma" w:cs="Tahoma"/>
          <w:color w:val="000000"/>
          <w:lang w:val="sr-Latn-BA" w:eastAsia="sr-Cyrl-BA" w:bidi="sr-Cyrl-BA"/>
        </w:rPr>
        <w:t>Adresa: Kralja Alfonsa XIII</w:t>
      </w:r>
      <w:r>
        <w:rPr>
          <w:rFonts w:ascii="Tahoma" w:eastAsia="Tahoma" w:hAnsi="Tahoma" w:cs="Tahoma"/>
          <w:color w:val="000000"/>
          <w:lang w:val="sr-Latn-BA" w:eastAsia="sr-Cyrl-BA" w:bidi="sr-Cyrl-BA"/>
        </w:rPr>
        <w:t xml:space="preserve"> br.</w:t>
      </w:r>
      <w:r w:rsidRPr="00376C6F">
        <w:rPr>
          <w:rFonts w:ascii="Tahoma" w:eastAsia="Tahoma" w:hAnsi="Tahoma" w:cs="Tahoma"/>
          <w:color w:val="000000"/>
          <w:lang w:val="sr-Latn-BA" w:eastAsia="sr-Cyrl-BA" w:bidi="sr-Cyrl-BA"/>
        </w:rPr>
        <w:t xml:space="preserve"> 37a, 78000 Banja Luka, Republika Srpska, Bosna i Hercegovina</w:t>
      </w:r>
    </w:p>
    <w:p w:rsidR="00C653EE" w:rsidRPr="00110DCD" w:rsidRDefault="00C653EE" w:rsidP="00C653EE">
      <w:pPr>
        <w:rPr>
          <w:lang w:val="it-IT"/>
        </w:rPr>
      </w:pPr>
    </w:p>
    <w:p w:rsidR="00C653EE" w:rsidRPr="00110DCD" w:rsidRDefault="00C653EE" w:rsidP="00C653EE">
      <w:pPr>
        <w:rPr>
          <w:lang w:val="it-IT"/>
        </w:rPr>
      </w:pPr>
    </w:p>
    <w:p w:rsidR="00C653EE" w:rsidRPr="00110DCD" w:rsidRDefault="00C653EE" w:rsidP="00C653EE">
      <w:pPr>
        <w:rPr>
          <w:lang w:val="it-IT"/>
        </w:rPr>
      </w:pPr>
    </w:p>
    <w:p w:rsidR="00C653EE" w:rsidRPr="00AE0C45" w:rsidRDefault="00C653EE" w:rsidP="00C653EE"/>
    <w:p w:rsidR="00C653EE" w:rsidRPr="00AE0C45" w:rsidRDefault="00C653EE" w:rsidP="00C653EE"/>
    <w:p w:rsidR="00C653EE" w:rsidRPr="00AE0C45" w:rsidRDefault="00C653EE" w:rsidP="00C653EE"/>
    <w:p w:rsidR="00C653EE" w:rsidRPr="00C164FF" w:rsidRDefault="00C653EE" w:rsidP="00C653EE">
      <w:pPr>
        <w:rPr>
          <w:lang w:val="sr-Latn-RS"/>
        </w:rPr>
      </w:pPr>
    </w:p>
    <w:p w:rsidR="00C653EE" w:rsidRPr="000A6BC0" w:rsidRDefault="00C653EE" w:rsidP="00C653EE"/>
    <w:p w:rsidR="00C653EE" w:rsidRPr="000A6BC0" w:rsidRDefault="00C653EE" w:rsidP="00C653EE"/>
    <w:tbl>
      <w:tblPr>
        <w:tblpPr w:leftFromText="180" w:rightFromText="180" w:vertAnchor="page" w:horzAnchor="margin" w:tblpXSpec="center" w:tblpY="4906"/>
        <w:tblOverlap w:val="neve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19"/>
        <w:gridCol w:w="1843"/>
        <w:gridCol w:w="992"/>
        <w:gridCol w:w="1134"/>
        <w:gridCol w:w="1276"/>
        <w:gridCol w:w="1417"/>
        <w:gridCol w:w="1134"/>
        <w:gridCol w:w="1701"/>
      </w:tblGrid>
      <w:tr w:rsidR="00A01FE1" w:rsidRPr="00CE33DE" w:rsidTr="00FE0D0D">
        <w:trPr>
          <w:trHeight w:hRule="exact" w:val="861"/>
        </w:trPr>
        <w:tc>
          <w:tcPr>
            <w:tcW w:w="719" w:type="dxa"/>
            <w:shd w:val="clear" w:color="auto" w:fill="FFFFFF"/>
            <w:vAlign w:val="center"/>
          </w:tcPr>
          <w:p w:rsidR="00A01FE1" w:rsidRPr="00CE33DE" w:rsidRDefault="00A01FE1" w:rsidP="00A01FE1">
            <w:pPr>
              <w:widowControl w:val="0"/>
              <w:spacing w:after="60" w:line="190" w:lineRule="exact"/>
              <w:ind w:right="180"/>
              <w:jc w:val="center"/>
              <w:rPr>
                <w:rFonts w:ascii="Tahoma" w:eastAsia="Tahoma" w:hAnsi="Tahoma" w:cs="Tahoma"/>
                <w:color w:val="000000"/>
                <w:lang w:val="sr-Cyrl-BA" w:eastAsia="sr-Cyrl-BA" w:bidi="sr-Cyrl-BA"/>
              </w:rPr>
            </w:pPr>
            <w:r w:rsidRPr="00CE33DE">
              <w:rPr>
                <w:rFonts w:ascii="Tahoma" w:eastAsia="Courier New" w:hAnsi="Tahoma" w:cs="Tahoma"/>
                <w:color w:val="000000"/>
                <w:lang w:val="sr-Latn-BA" w:eastAsia="sr-Cyrl-BA" w:bidi="sr-Cyrl-BA"/>
              </w:rPr>
              <w:t>Red</w:t>
            </w:r>
            <w:r w:rsidRPr="00CE33DE">
              <w:rPr>
                <w:rFonts w:ascii="Tahoma" w:eastAsia="Courier New" w:hAnsi="Tahoma" w:cs="Tahoma"/>
                <w:color w:val="000000"/>
                <w:lang w:val="sr-Cyrl-BA" w:eastAsia="sr-Cyrl-BA" w:bidi="sr-Cyrl-BA"/>
              </w:rPr>
              <w:t>.</w:t>
            </w:r>
          </w:p>
          <w:p w:rsidR="00A01FE1" w:rsidRPr="00CE33DE" w:rsidRDefault="00A01FE1" w:rsidP="00A01FE1">
            <w:pPr>
              <w:widowControl w:val="0"/>
              <w:spacing w:before="60" w:line="190" w:lineRule="exact"/>
              <w:ind w:right="0"/>
              <w:jc w:val="left"/>
              <w:rPr>
                <w:rFonts w:ascii="Tahoma" w:eastAsia="Tahoma" w:hAnsi="Tahoma" w:cs="Tahoma"/>
                <w:color w:val="000000"/>
                <w:lang w:val="sr-Cyrl-BA" w:eastAsia="sr-Cyrl-BA" w:bidi="sr-Cyrl-BA"/>
              </w:rPr>
            </w:pPr>
            <w:r w:rsidRPr="00CE33DE">
              <w:rPr>
                <w:rFonts w:ascii="Tahoma" w:eastAsia="Courier New" w:hAnsi="Tahoma" w:cs="Tahoma"/>
                <w:color w:val="000000"/>
                <w:lang w:val="sr-Cyrl-RS" w:eastAsia="sr-Cyrl-BA" w:bidi="sr-Cyrl-BA"/>
              </w:rPr>
              <w:t xml:space="preserve"> </w:t>
            </w:r>
            <w:r w:rsidRPr="00CE33DE">
              <w:rPr>
                <w:rFonts w:ascii="Tahoma" w:eastAsia="Courier New" w:hAnsi="Tahoma" w:cs="Tahoma"/>
                <w:color w:val="000000"/>
                <w:lang w:val="sr-Latn-BA" w:eastAsia="sr-Cyrl-BA" w:bidi="sr-Cyrl-BA"/>
              </w:rPr>
              <w:t>br</w:t>
            </w:r>
            <w:r w:rsidRPr="00CE33DE">
              <w:rPr>
                <w:rFonts w:ascii="Tahoma" w:eastAsia="Courier New" w:hAnsi="Tahoma" w:cs="Tahoma"/>
                <w:color w:val="000000"/>
                <w:lang w:val="sr-Cyrl-BA" w:eastAsia="sr-Cyrl-BA" w:bidi="sr-Cyrl-BA"/>
              </w:rPr>
              <w:t>.</w:t>
            </w:r>
          </w:p>
        </w:tc>
        <w:tc>
          <w:tcPr>
            <w:tcW w:w="1843" w:type="dxa"/>
            <w:shd w:val="clear" w:color="auto" w:fill="FFFFFF"/>
            <w:vAlign w:val="center"/>
          </w:tcPr>
          <w:p w:rsidR="00A01FE1" w:rsidRPr="00CE33DE" w:rsidRDefault="00A01FE1" w:rsidP="00A01FE1">
            <w:pPr>
              <w:widowControl w:val="0"/>
              <w:spacing w:after="60" w:line="190" w:lineRule="exact"/>
              <w:ind w:right="0"/>
              <w:jc w:val="center"/>
              <w:rPr>
                <w:rFonts w:ascii="Tahoma" w:eastAsia="Tahoma" w:hAnsi="Tahoma" w:cs="Tahoma"/>
                <w:color w:val="000000"/>
                <w:lang w:val="sr-Latn-BA" w:eastAsia="sr-Cyrl-BA" w:bidi="sr-Cyrl-BA"/>
              </w:rPr>
            </w:pPr>
            <w:r w:rsidRPr="00CE33DE">
              <w:rPr>
                <w:rFonts w:ascii="Tahoma" w:eastAsia="Courier New" w:hAnsi="Tahoma" w:cs="Tahoma"/>
                <w:color w:val="000000"/>
                <w:lang w:val="sr-Latn-BA" w:eastAsia="sr-Cyrl-BA" w:bidi="sr-Cyrl-BA"/>
              </w:rPr>
              <w:t>Naziv</w:t>
            </w:r>
          </w:p>
          <w:p w:rsidR="00A01FE1" w:rsidRPr="00CE33DE" w:rsidRDefault="00A01FE1" w:rsidP="00A01FE1">
            <w:pPr>
              <w:widowControl w:val="0"/>
              <w:spacing w:before="60" w:line="190" w:lineRule="exact"/>
              <w:ind w:right="0"/>
              <w:jc w:val="center"/>
              <w:rPr>
                <w:rFonts w:ascii="Tahoma" w:eastAsia="Tahoma" w:hAnsi="Tahoma" w:cs="Tahoma"/>
                <w:color w:val="000000"/>
                <w:lang w:val="sr-Latn-BA" w:eastAsia="sr-Cyrl-BA" w:bidi="sr-Cyrl-BA"/>
              </w:rPr>
            </w:pPr>
            <w:r w:rsidRPr="00CE33DE">
              <w:rPr>
                <w:rFonts w:ascii="Tahoma" w:eastAsia="Courier New" w:hAnsi="Tahoma" w:cs="Tahoma"/>
                <w:color w:val="000000"/>
                <w:lang w:val="sr-Latn-BA" w:eastAsia="sr-Cyrl-BA" w:bidi="sr-Cyrl-BA"/>
              </w:rPr>
              <w:t>Robe</w:t>
            </w:r>
          </w:p>
        </w:tc>
        <w:tc>
          <w:tcPr>
            <w:tcW w:w="992" w:type="dxa"/>
            <w:shd w:val="clear" w:color="auto" w:fill="FFFFFF"/>
            <w:vAlign w:val="center"/>
          </w:tcPr>
          <w:p w:rsidR="00A01FE1" w:rsidRPr="00CE33DE" w:rsidRDefault="00A01FE1" w:rsidP="00A01FE1">
            <w:pPr>
              <w:widowControl w:val="0"/>
              <w:spacing w:after="60" w:line="190" w:lineRule="exact"/>
              <w:ind w:right="200"/>
              <w:jc w:val="center"/>
              <w:rPr>
                <w:rFonts w:ascii="Tahoma" w:eastAsia="Tahoma" w:hAnsi="Tahoma" w:cs="Tahoma"/>
                <w:color w:val="000000"/>
                <w:lang w:val="sr-Latn-BA" w:eastAsia="sr-Cyrl-BA" w:bidi="sr-Cyrl-BA"/>
              </w:rPr>
            </w:pPr>
            <w:r w:rsidRPr="00CE33DE">
              <w:rPr>
                <w:rFonts w:ascii="Tahoma" w:eastAsia="Courier New" w:hAnsi="Tahoma" w:cs="Tahoma"/>
                <w:color w:val="000000"/>
                <w:lang w:val="sr-Latn-BA" w:eastAsia="sr-Cyrl-BA" w:bidi="sr-Cyrl-BA"/>
              </w:rPr>
              <w:t xml:space="preserve">   Jedinica</w:t>
            </w:r>
          </w:p>
          <w:p w:rsidR="00A01FE1" w:rsidRPr="00CE33DE" w:rsidRDefault="00A01FE1" w:rsidP="00A01FE1">
            <w:pPr>
              <w:widowControl w:val="0"/>
              <w:spacing w:before="60" w:line="190" w:lineRule="exact"/>
              <w:ind w:right="0"/>
              <w:jc w:val="center"/>
              <w:rPr>
                <w:rFonts w:ascii="Tahoma" w:eastAsia="Tahoma" w:hAnsi="Tahoma" w:cs="Tahoma"/>
                <w:color w:val="000000"/>
                <w:lang w:val="sr-Latn-BA" w:eastAsia="sr-Cyrl-BA" w:bidi="sr-Cyrl-BA"/>
              </w:rPr>
            </w:pPr>
            <w:r w:rsidRPr="00CE33DE">
              <w:rPr>
                <w:rFonts w:ascii="Tahoma" w:eastAsia="Courier New" w:hAnsi="Tahoma" w:cs="Tahoma"/>
                <w:color w:val="000000"/>
                <w:lang w:val="sr-Latn-BA" w:eastAsia="sr-Cyrl-BA" w:bidi="sr-Cyrl-BA"/>
              </w:rPr>
              <w:t>mjere</w:t>
            </w:r>
          </w:p>
        </w:tc>
        <w:tc>
          <w:tcPr>
            <w:tcW w:w="1134" w:type="dxa"/>
            <w:shd w:val="clear" w:color="auto" w:fill="FFFFFF"/>
          </w:tcPr>
          <w:p w:rsidR="00A01FE1" w:rsidRPr="00CE33DE" w:rsidRDefault="00A01FE1" w:rsidP="00A01FE1">
            <w:pPr>
              <w:widowControl w:val="0"/>
              <w:spacing w:line="190" w:lineRule="exact"/>
              <w:ind w:left="200" w:right="0"/>
              <w:jc w:val="center"/>
              <w:rPr>
                <w:rFonts w:ascii="Tahoma" w:eastAsia="Courier New" w:hAnsi="Tahoma" w:cs="Tahoma"/>
                <w:color w:val="000000"/>
                <w:lang w:val="sr-Cyrl-RS" w:eastAsia="sr-Cyrl-BA" w:bidi="sr-Cyrl-BA"/>
              </w:rPr>
            </w:pPr>
          </w:p>
          <w:p w:rsidR="00A01FE1" w:rsidRPr="00CE33DE" w:rsidRDefault="00A01FE1" w:rsidP="00A01FE1">
            <w:pPr>
              <w:widowControl w:val="0"/>
              <w:spacing w:line="190" w:lineRule="exact"/>
              <w:ind w:right="0"/>
              <w:jc w:val="center"/>
              <w:rPr>
                <w:rFonts w:ascii="Tahoma" w:eastAsia="Tahoma" w:hAnsi="Tahoma" w:cs="Tahoma"/>
                <w:color w:val="000000"/>
                <w:lang w:val="sr-Latn-BA" w:eastAsia="sr-Cyrl-BA" w:bidi="sr-Cyrl-BA"/>
              </w:rPr>
            </w:pPr>
            <w:r w:rsidRPr="00CE33DE">
              <w:rPr>
                <w:rFonts w:ascii="Tahoma" w:eastAsia="Courier New" w:hAnsi="Tahoma" w:cs="Tahoma"/>
                <w:color w:val="000000"/>
                <w:lang w:val="sr-Latn-BA" w:eastAsia="sr-Cyrl-BA" w:bidi="sr-Cyrl-BA"/>
              </w:rPr>
              <w:t>Količina</w:t>
            </w:r>
          </w:p>
        </w:tc>
        <w:tc>
          <w:tcPr>
            <w:tcW w:w="1276" w:type="dxa"/>
            <w:shd w:val="clear" w:color="auto" w:fill="FFFFFF"/>
            <w:vAlign w:val="center"/>
          </w:tcPr>
          <w:p w:rsidR="00A01FE1" w:rsidRPr="00CE33DE" w:rsidRDefault="00A01FE1" w:rsidP="00A01FE1">
            <w:pPr>
              <w:widowControl w:val="0"/>
              <w:spacing w:line="226" w:lineRule="exact"/>
              <w:ind w:right="0"/>
              <w:jc w:val="center"/>
              <w:rPr>
                <w:rFonts w:ascii="Tahoma" w:eastAsia="Tahoma" w:hAnsi="Tahoma" w:cs="Tahoma"/>
                <w:color w:val="000000"/>
                <w:lang w:val="sr-Latn-BA" w:eastAsia="sr-Cyrl-BA" w:bidi="sr-Cyrl-BA"/>
              </w:rPr>
            </w:pPr>
            <w:r w:rsidRPr="00CE33DE">
              <w:rPr>
                <w:rFonts w:ascii="Tahoma" w:eastAsia="Courier New" w:hAnsi="Tahoma" w:cs="Tahoma"/>
                <w:color w:val="000000"/>
                <w:lang w:val="sr-Latn-BA" w:eastAsia="sr-Cyrl-BA" w:bidi="sr-Cyrl-BA"/>
              </w:rPr>
              <w:t xml:space="preserve">Jedinična  </w:t>
            </w:r>
            <w:r w:rsidRPr="00CE33DE">
              <w:rPr>
                <w:rFonts w:ascii="Tahoma" w:eastAsia="Courier New" w:hAnsi="Tahoma" w:cs="Tahoma"/>
                <w:color w:val="000000"/>
                <w:lang w:val="sr-Cyrl-BA" w:eastAsia="sr-Cyrl-BA" w:bidi="sr-Cyrl-BA"/>
              </w:rPr>
              <w:t xml:space="preserve"> </w:t>
            </w:r>
            <w:r w:rsidRPr="00CE33DE">
              <w:rPr>
                <w:rFonts w:ascii="Tahoma" w:eastAsia="Courier New" w:hAnsi="Tahoma" w:cs="Tahoma"/>
                <w:color w:val="000000"/>
                <w:lang w:val="sr-Latn-BA" w:eastAsia="sr-Cyrl-BA" w:bidi="sr-Cyrl-BA"/>
              </w:rPr>
              <w:t>cijena</w:t>
            </w:r>
          </w:p>
        </w:tc>
        <w:tc>
          <w:tcPr>
            <w:tcW w:w="1417" w:type="dxa"/>
            <w:shd w:val="clear" w:color="auto" w:fill="FFFFFF"/>
          </w:tcPr>
          <w:p w:rsidR="00A01FE1" w:rsidRPr="00CE33DE" w:rsidRDefault="00A01FE1" w:rsidP="00A01FE1">
            <w:pPr>
              <w:widowControl w:val="0"/>
              <w:spacing w:after="60" w:line="190" w:lineRule="exact"/>
              <w:ind w:right="0"/>
              <w:jc w:val="left"/>
              <w:rPr>
                <w:rFonts w:ascii="Tahoma" w:eastAsia="Courier New" w:hAnsi="Tahoma" w:cs="Tahoma"/>
                <w:color w:val="000000"/>
                <w:lang w:val="sr-Latn-BA" w:eastAsia="sr-Cyrl-BA" w:bidi="sr-Cyrl-BA"/>
              </w:rPr>
            </w:pPr>
            <w:r w:rsidRPr="00CE33DE">
              <w:rPr>
                <w:rFonts w:ascii="Tahoma" w:eastAsia="Courier New" w:hAnsi="Tahoma" w:cs="Tahoma"/>
                <w:color w:val="000000"/>
                <w:lang w:val="sr-Latn-BA" w:eastAsia="sr-Cyrl-BA" w:bidi="sr-Cyrl-BA"/>
              </w:rPr>
              <w:t xml:space="preserve">    Način</w:t>
            </w:r>
          </w:p>
          <w:p w:rsidR="00A01FE1" w:rsidRPr="00CE33DE" w:rsidRDefault="00A01FE1" w:rsidP="00A01FE1">
            <w:pPr>
              <w:widowControl w:val="0"/>
              <w:spacing w:after="60" w:line="190" w:lineRule="exact"/>
              <w:ind w:right="0"/>
              <w:jc w:val="left"/>
              <w:rPr>
                <w:rFonts w:ascii="Tahoma" w:eastAsia="Courier New" w:hAnsi="Tahoma" w:cs="Tahoma"/>
                <w:color w:val="000000"/>
                <w:lang w:val="sr-Latn-BA" w:eastAsia="sr-Cyrl-BA" w:bidi="sr-Cyrl-BA"/>
              </w:rPr>
            </w:pPr>
            <w:r w:rsidRPr="00CE33DE">
              <w:rPr>
                <w:rFonts w:ascii="Tahoma" w:eastAsia="Courier New" w:hAnsi="Tahoma" w:cs="Tahoma"/>
                <w:color w:val="000000"/>
                <w:lang w:val="sr-Latn-BA" w:eastAsia="sr-Cyrl-BA" w:bidi="sr-Cyrl-BA"/>
              </w:rPr>
              <w:t xml:space="preserve">   isporuke</w:t>
            </w:r>
          </w:p>
        </w:tc>
        <w:tc>
          <w:tcPr>
            <w:tcW w:w="1134" w:type="dxa"/>
            <w:shd w:val="clear" w:color="auto" w:fill="FFFFFF"/>
            <w:vAlign w:val="center"/>
          </w:tcPr>
          <w:p w:rsidR="00A01FE1" w:rsidRPr="00CE33DE" w:rsidRDefault="00A01FE1" w:rsidP="00A01FE1">
            <w:pPr>
              <w:widowControl w:val="0"/>
              <w:spacing w:after="60" w:line="190" w:lineRule="exact"/>
              <w:ind w:right="0"/>
              <w:jc w:val="center"/>
              <w:rPr>
                <w:rFonts w:ascii="Tahoma" w:eastAsia="Tahoma" w:hAnsi="Tahoma" w:cs="Tahoma"/>
                <w:color w:val="000000"/>
                <w:lang w:val="sr-Latn-BA" w:eastAsia="sr-Cyrl-BA" w:bidi="sr-Cyrl-BA"/>
              </w:rPr>
            </w:pPr>
            <w:r w:rsidRPr="00CE33DE">
              <w:rPr>
                <w:rFonts w:ascii="Tahoma" w:eastAsia="Courier New" w:hAnsi="Tahoma" w:cs="Tahoma"/>
                <w:color w:val="000000"/>
                <w:lang w:val="sr-Latn-BA" w:eastAsia="sr-Cyrl-BA" w:bidi="sr-Cyrl-BA"/>
              </w:rPr>
              <w:t>Rok</w:t>
            </w:r>
          </w:p>
          <w:p w:rsidR="00A01FE1" w:rsidRPr="00CE33DE" w:rsidRDefault="00A01FE1" w:rsidP="00A01FE1">
            <w:pPr>
              <w:widowControl w:val="0"/>
              <w:spacing w:before="60" w:line="190" w:lineRule="exact"/>
              <w:ind w:right="0"/>
              <w:jc w:val="center"/>
              <w:rPr>
                <w:rFonts w:ascii="Tahoma" w:eastAsia="Tahoma" w:hAnsi="Tahoma" w:cs="Tahoma"/>
                <w:color w:val="000000"/>
                <w:lang w:val="sr-Latn-BA" w:eastAsia="sr-Cyrl-BA" w:bidi="sr-Cyrl-BA"/>
              </w:rPr>
            </w:pPr>
            <w:r w:rsidRPr="00CE33DE">
              <w:rPr>
                <w:rFonts w:ascii="Tahoma" w:eastAsia="Courier New" w:hAnsi="Tahoma" w:cs="Tahoma"/>
                <w:color w:val="000000"/>
                <w:lang w:val="sr-Latn-BA" w:eastAsia="sr-Cyrl-BA" w:bidi="sr-Cyrl-BA"/>
              </w:rPr>
              <w:t>važenja</w:t>
            </w:r>
            <w:r w:rsidRPr="00CE33DE">
              <w:rPr>
                <w:rFonts w:ascii="Tahoma" w:eastAsia="Courier New" w:hAnsi="Tahoma" w:cs="Tahoma"/>
                <w:color w:val="000000"/>
                <w:lang w:val="sr-Cyrl-BA" w:eastAsia="sr-Cyrl-BA" w:bidi="sr-Cyrl-BA"/>
              </w:rPr>
              <w:t xml:space="preserve"> </w:t>
            </w:r>
            <w:r w:rsidRPr="00CE33DE">
              <w:rPr>
                <w:rFonts w:ascii="Tahoma" w:eastAsia="Courier New" w:hAnsi="Tahoma" w:cs="Tahoma"/>
                <w:color w:val="000000"/>
                <w:lang w:val="sr-Latn-BA" w:eastAsia="sr-Cyrl-BA" w:bidi="sr-Cyrl-BA"/>
              </w:rPr>
              <w:t>garancije</w:t>
            </w:r>
          </w:p>
        </w:tc>
        <w:tc>
          <w:tcPr>
            <w:tcW w:w="1701" w:type="dxa"/>
            <w:shd w:val="clear" w:color="auto" w:fill="FFFFFF"/>
          </w:tcPr>
          <w:p w:rsidR="00A01FE1" w:rsidRPr="00CE33DE" w:rsidRDefault="00A01FE1" w:rsidP="00A01FE1">
            <w:pPr>
              <w:widowControl w:val="0"/>
              <w:spacing w:line="190" w:lineRule="exact"/>
              <w:ind w:left="180" w:right="0"/>
              <w:jc w:val="center"/>
              <w:rPr>
                <w:rFonts w:ascii="Tahoma" w:eastAsia="Courier New" w:hAnsi="Tahoma" w:cs="Tahoma"/>
                <w:color w:val="000000"/>
                <w:lang w:val="sr-Cyrl-RS" w:eastAsia="sr-Cyrl-BA" w:bidi="sr-Cyrl-BA"/>
              </w:rPr>
            </w:pPr>
          </w:p>
          <w:p w:rsidR="00A01FE1" w:rsidRPr="00CE33DE" w:rsidRDefault="00A01FE1" w:rsidP="00A01FE1">
            <w:pPr>
              <w:widowControl w:val="0"/>
              <w:spacing w:line="190" w:lineRule="exact"/>
              <w:ind w:left="180" w:right="0"/>
              <w:jc w:val="center"/>
              <w:rPr>
                <w:rFonts w:ascii="Tahoma" w:eastAsia="Tahoma" w:hAnsi="Tahoma" w:cs="Tahoma"/>
                <w:color w:val="000000"/>
                <w:lang w:val="sr-Latn-BA" w:eastAsia="sr-Cyrl-BA" w:bidi="sr-Cyrl-BA"/>
              </w:rPr>
            </w:pPr>
            <w:r w:rsidRPr="00CE33DE">
              <w:rPr>
                <w:rFonts w:ascii="Tahoma" w:eastAsia="Courier New" w:hAnsi="Tahoma" w:cs="Tahoma"/>
                <w:color w:val="000000"/>
                <w:lang w:val="sr-Latn-BA" w:eastAsia="sr-Cyrl-BA" w:bidi="sr-Cyrl-BA"/>
              </w:rPr>
              <w:t>Iznos</w:t>
            </w:r>
          </w:p>
        </w:tc>
      </w:tr>
      <w:tr w:rsidR="00A01FE1" w:rsidRPr="00CE33DE" w:rsidTr="00FE0D0D">
        <w:trPr>
          <w:trHeight w:hRule="exact" w:val="1415"/>
        </w:trPr>
        <w:tc>
          <w:tcPr>
            <w:tcW w:w="719" w:type="dxa"/>
            <w:shd w:val="clear" w:color="auto" w:fill="FFFFFF"/>
          </w:tcPr>
          <w:p w:rsidR="00A01FE1" w:rsidRPr="00CE33DE" w:rsidRDefault="00A01FE1" w:rsidP="00A01FE1">
            <w:pPr>
              <w:widowControl w:val="0"/>
              <w:ind w:right="0"/>
              <w:jc w:val="left"/>
              <w:rPr>
                <w:rFonts w:ascii="Tahoma" w:eastAsia="Arial Unicode MS" w:hAnsi="Tahoma" w:cs="Tahoma"/>
                <w:color w:val="000000"/>
                <w:lang w:val="sr-Latn-RS" w:eastAsia="sr-Cyrl-BA" w:bidi="sr-Cyrl-BA"/>
              </w:rPr>
            </w:pPr>
            <w:r w:rsidRPr="00CE33DE">
              <w:rPr>
                <w:rFonts w:ascii="Tahoma" w:eastAsia="Arial Unicode MS" w:hAnsi="Tahoma" w:cs="Tahoma"/>
                <w:lang w:val="sr-Latn-RS" w:eastAsia="sr-Cyrl-BA" w:bidi="sr-Cyrl-BA"/>
              </w:rPr>
              <w:t>1.</w:t>
            </w:r>
          </w:p>
        </w:tc>
        <w:tc>
          <w:tcPr>
            <w:tcW w:w="1843" w:type="dxa"/>
            <w:shd w:val="clear" w:color="auto" w:fill="FFFFFF"/>
          </w:tcPr>
          <w:p w:rsidR="00A01FE1" w:rsidRPr="005329A5" w:rsidRDefault="00A01FE1" w:rsidP="005329A5">
            <w:pPr>
              <w:widowControl w:val="0"/>
              <w:ind w:right="0"/>
              <w:jc w:val="left"/>
              <w:rPr>
                <w:rFonts w:ascii="Tahoma" w:eastAsia="Arial Unicode MS" w:hAnsi="Tahoma" w:cs="Tahoma"/>
                <w:color w:val="000000"/>
                <w:lang w:val="sr-Latn-BA" w:eastAsia="sr-Cyrl-BA" w:bidi="sr-Cyrl-BA"/>
              </w:rPr>
            </w:pPr>
          </w:p>
        </w:tc>
        <w:tc>
          <w:tcPr>
            <w:tcW w:w="992" w:type="dxa"/>
            <w:shd w:val="clear" w:color="auto" w:fill="FFFFFF"/>
          </w:tcPr>
          <w:p w:rsidR="00A01FE1" w:rsidRPr="005856D4" w:rsidRDefault="005856D4" w:rsidP="00A01FE1">
            <w:pPr>
              <w:widowControl w:val="0"/>
              <w:ind w:right="0"/>
              <w:jc w:val="left"/>
              <w:rPr>
                <w:rFonts w:ascii="Tahoma" w:eastAsia="Arial Unicode MS" w:hAnsi="Tahoma" w:cs="Tahoma"/>
                <w:color w:val="000000"/>
                <w:lang w:val="sr-Latn-BA" w:eastAsia="sr-Cyrl-BA" w:bidi="sr-Cyrl-BA"/>
              </w:rPr>
            </w:pPr>
            <w:r>
              <w:rPr>
                <w:rFonts w:ascii="Tahoma" w:eastAsia="Arial Unicode MS" w:hAnsi="Tahoma" w:cs="Tahoma"/>
                <w:color w:val="000000"/>
                <w:lang w:val="sr-Cyrl-RS" w:eastAsia="sr-Cyrl-BA" w:bidi="sr-Cyrl-BA"/>
              </w:rPr>
              <w:t xml:space="preserve">   </w:t>
            </w:r>
          </w:p>
        </w:tc>
        <w:tc>
          <w:tcPr>
            <w:tcW w:w="1134" w:type="dxa"/>
            <w:shd w:val="clear" w:color="auto" w:fill="FFFFFF"/>
          </w:tcPr>
          <w:p w:rsidR="00A01FE1" w:rsidRPr="00CE33DE" w:rsidRDefault="00A01FE1" w:rsidP="00A01FE1">
            <w:pPr>
              <w:widowControl w:val="0"/>
              <w:ind w:right="0"/>
              <w:jc w:val="center"/>
              <w:rPr>
                <w:rFonts w:ascii="Tahoma" w:eastAsia="Arial Unicode MS" w:hAnsi="Tahoma" w:cs="Tahoma"/>
                <w:color w:val="000000"/>
                <w:lang w:val="sr-Cyrl-RS" w:eastAsia="sr-Cyrl-BA" w:bidi="sr-Cyrl-BA"/>
              </w:rPr>
            </w:pPr>
          </w:p>
        </w:tc>
        <w:tc>
          <w:tcPr>
            <w:tcW w:w="1276" w:type="dxa"/>
            <w:shd w:val="clear" w:color="auto" w:fill="FFFFFF"/>
          </w:tcPr>
          <w:p w:rsidR="00A01FE1" w:rsidRPr="00CE33DE" w:rsidRDefault="00A01FE1" w:rsidP="001539DF">
            <w:pPr>
              <w:widowControl w:val="0"/>
              <w:ind w:right="0"/>
              <w:jc w:val="left"/>
              <w:rPr>
                <w:rFonts w:ascii="Tahoma" w:eastAsia="Arial Unicode MS" w:hAnsi="Tahoma" w:cs="Tahoma"/>
                <w:color w:val="000000"/>
                <w:lang w:val="sr-Latn-BA" w:eastAsia="sr-Cyrl-BA" w:bidi="sr-Cyrl-BA"/>
              </w:rPr>
            </w:pPr>
            <w:r w:rsidRPr="00CE33DE">
              <w:rPr>
                <w:rFonts w:ascii="Tahoma" w:eastAsia="Arial Unicode MS" w:hAnsi="Tahoma" w:cs="Tahoma"/>
                <w:color w:val="000000"/>
                <w:lang w:val="sr-Latn-BA" w:eastAsia="sr-Cyrl-BA" w:bidi="sr-Cyrl-BA"/>
              </w:rPr>
              <w:t xml:space="preserve">  </w:t>
            </w:r>
          </w:p>
        </w:tc>
        <w:tc>
          <w:tcPr>
            <w:tcW w:w="1417" w:type="dxa"/>
            <w:shd w:val="clear" w:color="auto" w:fill="FFFFFF"/>
          </w:tcPr>
          <w:p w:rsidR="00A01FE1" w:rsidRPr="00CE33DE" w:rsidRDefault="00A01FE1" w:rsidP="001539DF">
            <w:pPr>
              <w:widowControl w:val="0"/>
              <w:ind w:right="0"/>
              <w:jc w:val="left"/>
              <w:rPr>
                <w:rFonts w:ascii="Tahoma" w:eastAsia="Arial Unicode MS" w:hAnsi="Tahoma" w:cs="Tahoma"/>
                <w:color w:val="000000"/>
                <w:lang w:val="sr-Latn-RS" w:eastAsia="sr-Cyrl-BA" w:bidi="sr-Cyrl-BA"/>
              </w:rPr>
            </w:pPr>
          </w:p>
        </w:tc>
        <w:tc>
          <w:tcPr>
            <w:tcW w:w="1134" w:type="dxa"/>
            <w:shd w:val="clear" w:color="auto" w:fill="FFFFFF"/>
          </w:tcPr>
          <w:p w:rsidR="00A01FE1" w:rsidRPr="00CE33DE" w:rsidRDefault="00460C2C" w:rsidP="00A01FE1">
            <w:pPr>
              <w:widowControl w:val="0"/>
              <w:ind w:right="0"/>
              <w:jc w:val="left"/>
              <w:rPr>
                <w:rFonts w:ascii="Tahoma" w:eastAsia="Arial Unicode MS" w:hAnsi="Tahoma" w:cs="Tahoma"/>
                <w:color w:val="000000"/>
                <w:lang w:val="sr-Latn-BA" w:eastAsia="sr-Cyrl-BA" w:bidi="sr-Cyrl-BA"/>
              </w:rPr>
            </w:pPr>
            <w:r w:rsidRPr="00CE33DE">
              <w:rPr>
                <w:rFonts w:ascii="Tahoma" w:eastAsia="Arial Unicode MS" w:hAnsi="Tahoma" w:cs="Tahoma"/>
                <w:color w:val="000000"/>
                <w:lang w:val="sr-Latn-BA" w:eastAsia="sr-Cyrl-BA" w:bidi="sr-Cyrl-BA"/>
              </w:rPr>
              <w:t>12 mjeseci</w:t>
            </w:r>
          </w:p>
        </w:tc>
        <w:tc>
          <w:tcPr>
            <w:tcW w:w="1701" w:type="dxa"/>
            <w:shd w:val="clear" w:color="auto" w:fill="FFFFFF"/>
          </w:tcPr>
          <w:p w:rsidR="00A01FE1" w:rsidRPr="00CE33DE" w:rsidRDefault="00A01FE1" w:rsidP="00A01FE1">
            <w:pPr>
              <w:widowControl w:val="0"/>
              <w:ind w:right="0"/>
              <w:jc w:val="left"/>
              <w:rPr>
                <w:rFonts w:ascii="Tahoma" w:eastAsia="Arial Unicode MS" w:hAnsi="Tahoma" w:cs="Tahoma"/>
                <w:color w:val="000000"/>
                <w:lang w:val="sr-Latn-BA" w:eastAsia="sr-Cyrl-BA" w:bidi="sr-Cyrl-BA"/>
              </w:rPr>
            </w:pPr>
          </w:p>
          <w:p w:rsidR="00A01FE1" w:rsidRPr="00CE33DE" w:rsidRDefault="00CE33DE" w:rsidP="00A01FE1">
            <w:pPr>
              <w:widowControl w:val="0"/>
              <w:ind w:right="0"/>
              <w:jc w:val="left"/>
              <w:rPr>
                <w:rFonts w:ascii="Tahoma" w:eastAsia="Arial Unicode MS" w:hAnsi="Tahoma" w:cs="Tahoma"/>
                <w:color w:val="000000"/>
                <w:lang w:val="sr-Latn-BA" w:eastAsia="sr-Cyrl-BA" w:bidi="sr-Cyrl-BA"/>
              </w:rPr>
            </w:pPr>
            <w:r>
              <w:rPr>
                <w:rFonts w:ascii="Tahoma" w:eastAsia="Arial Unicode MS" w:hAnsi="Tahoma" w:cs="Tahoma"/>
                <w:color w:val="000000"/>
                <w:lang w:val="sr-Latn-BA" w:eastAsia="sr-Cyrl-BA" w:bidi="sr-Cyrl-BA"/>
              </w:rPr>
              <w:t xml:space="preserve"> </w:t>
            </w:r>
          </w:p>
          <w:p w:rsidR="00A01FE1" w:rsidRPr="00CE33DE" w:rsidRDefault="00A01FE1" w:rsidP="00A01FE1">
            <w:pPr>
              <w:widowControl w:val="0"/>
              <w:ind w:right="0"/>
              <w:jc w:val="left"/>
              <w:rPr>
                <w:rFonts w:ascii="Tahoma" w:eastAsia="Arial Unicode MS" w:hAnsi="Tahoma" w:cs="Tahoma"/>
                <w:color w:val="000000"/>
                <w:lang w:val="sr-Latn-BA" w:eastAsia="sr-Cyrl-BA" w:bidi="sr-Cyrl-BA"/>
              </w:rPr>
            </w:pPr>
          </w:p>
          <w:p w:rsidR="00A01FE1" w:rsidRPr="00CE33DE" w:rsidRDefault="00A01FE1" w:rsidP="00A01FE1">
            <w:pPr>
              <w:widowControl w:val="0"/>
              <w:ind w:right="0"/>
              <w:jc w:val="left"/>
              <w:rPr>
                <w:rFonts w:ascii="Tahoma" w:eastAsia="Arial Unicode MS" w:hAnsi="Tahoma" w:cs="Tahoma"/>
                <w:color w:val="000000"/>
                <w:lang w:val="sr-Latn-BA" w:eastAsia="sr-Cyrl-BA" w:bidi="sr-Cyrl-BA"/>
              </w:rPr>
            </w:pPr>
          </w:p>
          <w:p w:rsidR="00A01FE1" w:rsidRPr="00CE33DE" w:rsidRDefault="00A01FE1" w:rsidP="00A01FE1">
            <w:pPr>
              <w:widowControl w:val="0"/>
              <w:ind w:right="0"/>
              <w:jc w:val="left"/>
              <w:rPr>
                <w:rFonts w:ascii="Tahoma" w:eastAsia="Arial Unicode MS" w:hAnsi="Tahoma" w:cs="Tahoma"/>
                <w:color w:val="000000"/>
                <w:lang w:val="sr-Latn-BA" w:eastAsia="sr-Cyrl-BA" w:bidi="sr-Cyrl-BA"/>
              </w:rPr>
            </w:pPr>
          </w:p>
        </w:tc>
      </w:tr>
    </w:tbl>
    <w:p w:rsidR="000B3A49" w:rsidRDefault="000B3A49" w:rsidP="00FE0D0D">
      <w:pPr>
        <w:widowControl w:val="0"/>
        <w:spacing w:after="33" w:line="220" w:lineRule="exact"/>
        <w:ind w:right="0"/>
        <w:jc w:val="left"/>
        <w:rPr>
          <w:rFonts w:ascii="Tahoma" w:eastAsia="Tahoma" w:hAnsi="Tahoma" w:cs="Tahoma"/>
          <w:color w:val="000000"/>
          <w:lang w:val="sr-Latn-BA" w:eastAsia="sr-Cyrl-BA" w:bidi="sr-Cyrl-BA"/>
        </w:rPr>
      </w:pPr>
    </w:p>
    <w:p w:rsidR="00231D3F" w:rsidRPr="00884B43" w:rsidRDefault="00231D3F" w:rsidP="00884B43">
      <w:pPr>
        <w:widowControl w:val="0"/>
        <w:spacing w:after="33" w:line="220" w:lineRule="exact"/>
        <w:ind w:left="760" w:right="0"/>
        <w:jc w:val="left"/>
        <w:rPr>
          <w:rFonts w:ascii="Tahoma" w:eastAsia="Tahoma" w:hAnsi="Tahoma" w:cs="Tahoma"/>
          <w:color w:val="000000"/>
          <w:lang w:val="sr-Latn-BA" w:eastAsia="sr-Cyrl-BA" w:bidi="sr-Cyrl-BA"/>
        </w:rPr>
      </w:pPr>
    </w:p>
    <w:p w:rsidR="00884B43" w:rsidRDefault="00884B43" w:rsidP="00884B43">
      <w:pPr>
        <w:widowControl w:val="0"/>
        <w:spacing w:after="33" w:line="220" w:lineRule="exact"/>
        <w:ind w:left="760" w:right="0"/>
        <w:jc w:val="left"/>
        <w:rPr>
          <w:rFonts w:ascii="Tahoma" w:eastAsia="Tahoma" w:hAnsi="Tahoma" w:cs="Tahoma"/>
          <w:color w:val="000000"/>
          <w:lang w:val="sr-Latn-RS" w:eastAsia="sr-Cyrl-BA" w:bidi="sr-Cyrl-BA"/>
        </w:rPr>
      </w:pPr>
      <w:r w:rsidRPr="00884B43">
        <w:rPr>
          <w:rFonts w:ascii="Tahoma" w:eastAsia="Tahoma" w:hAnsi="Tahoma" w:cs="Tahoma"/>
          <w:color w:val="000000"/>
          <w:lang w:val="sr-Latn-BA" w:eastAsia="sr-Cyrl-BA" w:bidi="sr-Cyrl-BA"/>
        </w:rPr>
        <w:t>Spisak tehničke dokumentacije</w:t>
      </w:r>
      <w:r w:rsidRPr="00884B43">
        <w:rPr>
          <w:rFonts w:ascii="Tahoma" w:eastAsia="Tahoma" w:hAnsi="Tahoma" w:cs="Tahoma"/>
          <w:color w:val="000000"/>
          <w:lang w:val="sr-Cyrl-BA" w:eastAsia="sr-Cyrl-BA" w:bidi="sr-Cyrl-BA"/>
        </w:rPr>
        <w:t xml:space="preserve"> </w:t>
      </w:r>
      <w:r w:rsidRPr="00884B43">
        <w:rPr>
          <w:rFonts w:ascii="Tahoma" w:eastAsia="Tahoma" w:hAnsi="Tahoma" w:cs="Tahoma"/>
          <w:color w:val="000000"/>
          <w:lang w:val="sr-Latn-BA" w:eastAsia="sr-Cyrl-BA" w:bidi="sr-Cyrl-BA"/>
        </w:rPr>
        <w:t>koja se</w:t>
      </w:r>
      <w:r w:rsidRPr="00884B43">
        <w:rPr>
          <w:rFonts w:ascii="Tahoma" w:eastAsia="Tahoma" w:hAnsi="Tahoma" w:cs="Tahoma"/>
          <w:color w:val="000000"/>
          <w:lang w:val="sr-Cyrl-BA" w:eastAsia="sr-Cyrl-BA" w:bidi="sr-Cyrl-BA"/>
        </w:rPr>
        <w:t xml:space="preserve"> </w:t>
      </w:r>
      <w:r w:rsidRPr="00884B43">
        <w:rPr>
          <w:rFonts w:ascii="Tahoma" w:eastAsia="Tahoma" w:hAnsi="Tahoma" w:cs="Tahoma"/>
          <w:color w:val="000000"/>
          <w:lang w:val="sr-Latn-BA" w:eastAsia="sr-Cyrl-BA" w:bidi="sr-Cyrl-BA"/>
        </w:rPr>
        <w:t>prilaže uz Robu</w:t>
      </w:r>
      <w:r w:rsidRPr="00884B43">
        <w:rPr>
          <w:rFonts w:ascii="Tahoma" w:eastAsia="Tahoma" w:hAnsi="Tahoma" w:cs="Tahoma"/>
          <w:color w:val="000000"/>
          <w:lang w:val="sr-Cyrl-BA" w:eastAsia="sr-Cyrl-BA" w:bidi="sr-Cyrl-BA"/>
        </w:rPr>
        <w:t>:</w:t>
      </w:r>
    </w:p>
    <w:p w:rsidR="00C653EE" w:rsidRPr="009B2C1B" w:rsidRDefault="00884B43" w:rsidP="00C653EE">
      <w:pPr>
        <w:pStyle w:val="ListParagraph"/>
        <w:widowControl w:val="0"/>
        <w:numPr>
          <w:ilvl w:val="0"/>
          <w:numId w:val="13"/>
        </w:numPr>
        <w:spacing w:after="33" w:line="220" w:lineRule="exact"/>
        <w:ind w:right="0"/>
        <w:jc w:val="left"/>
        <w:rPr>
          <w:rFonts w:ascii="Tahoma" w:eastAsia="Tahoma" w:hAnsi="Tahoma" w:cs="Tahoma"/>
          <w:color w:val="000000"/>
          <w:sz w:val="22"/>
          <w:lang w:val="sr-Cyrl-BA" w:eastAsia="sr-Cyrl-BA" w:bidi="sr-Cyrl-BA"/>
        </w:rPr>
      </w:pPr>
      <w:r w:rsidRPr="00884B43">
        <w:rPr>
          <w:rFonts w:ascii="Tahoma" w:eastAsia="Tahoma" w:hAnsi="Tahoma" w:cs="Tahoma"/>
          <w:color w:val="000000"/>
          <w:sz w:val="22"/>
          <w:lang w:val="sr-Latn-BA" w:eastAsia="sr-Cyrl-BA" w:bidi="sr-Cyrl-BA"/>
        </w:rPr>
        <w:t>PDI (product data information)</w:t>
      </w:r>
    </w:p>
    <w:p w:rsidR="00884B43" w:rsidRPr="00884B43" w:rsidRDefault="00884B43" w:rsidP="00884B43">
      <w:pPr>
        <w:widowControl w:val="0"/>
        <w:tabs>
          <w:tab w:val="left" w:pos="603"/>
          <w:tab w:val="left" w:leader="underscore" w:pos="6994"/>
        </w:tabs>
        <w:spacing w:line="398" w:lineRule="exact"/>
        <w:ind w:right="0"/>
        <w:jc w:val="center"/>
        <w:rPr>
          <w:rFonts w:ascii="Tahoma" w:eastAsia="Tahoma" w:hAnsi="Tahoma" w:cs="Tahoma"/>
          <w:b/>
          <w:color w:val="000000"/>
          <w:lang w:val="sr-Cyrl-BA" w:eastAsia="sr-Cyrl-BA" w:bidi="sr-Cyrl-BA"/>
        </w:rPr>
      </w:pPr>
      <w:r w:rsidRPr="00884B43">
        <w:rPr>
          <w:rFonts w:ascii="Tahoma" w:eastAsia="Tahoma" w:hAnsi="Tahoma" w:cs="Tahoma"/>
          <w:b/>
          <w:color w:val="000000"/>
          <w:lang w:val="sr-Latn-BA" w:eastAsia="sr-Cyrl-BA" w:bidi="sr-Cyrl-BA"/>
        </w:rPr>
        <w:t>REKVIZITI I POTPISI STRANA</w:t>
      </w:r>
      <w:r w:rsidRPr="00884B43">
        <w:rPr>
          <w:rFonts w:ascii="Tahoma" w:eastAsia="Tahoma" w:hAnsi="Tahoma" w:cs="Tahoma"/>
          <w:b/>
          <w:color w:val="000000"/>
          <w:lang w:val="sr-Cyrl-BA" w:eastAsia="sr-Cyrl-BA" w:bidi="sr-Cyrl-BA"/>
        </w:rPr>
        <w:t>:</w:t>
      </w:r>
    </w:p>
    <w:p w:rsidR="00C653EE" w:rsidRPr="000A6BC0" w:rsidRDefault="00C653EE" w:rsidP="00C653EE"/>
    <w:tbl>
      <w:tblPr>
        <w:tblStyle w:val="TableGrid"/>
        <w:tblpPr w:leftFromText="180" w:rightFromText="180" w:vertAnchor="page" w:horzAnchor="margin" w:tblpXSpec="center" w:tblpY="9543"/>
        <w:tblW w:w="88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1"/>
        <w:gridCol w:w="4434"/>
      </w:tblGrid>
      <w:tr w:rsidR="00884B43" w:rsidRPr="00376C6F" w:rsidTr="00876D8C">
        <w:trPr>
          <w:trHeight w:val="5317"/>
        </w:trPr>
        <w:tc>
          <w:tcPr>
            <w:tcW w:w="4411" w:type="dxa"/>
          </w:tcPr>
          <w:p w:rsidR="00D97EEA" w:rsidRPr="001539DF" w:rsidRDefault="00D97EEA" w:rsidP="00D97EEA">
            <w:pPr>
              <w:suppressAutoHyphens/>
              <w:snapToGrid w:val="0"/>
              <w:rPr>
                <w:rFonts w:ascii="Tahoma" w:eastAsia="Calibri" w:hAnsi="Tahoma" w:cs="Tahoma"/>
                <w:b/>
                <w:shd w:val="clear" w:color="auto" w:fill="FFFFFF"/>
                <w:lang w:val="it-IT"/>
              </w:rPr>
            </w:pPr>
            <w:r w:rsidRPr="001539DF">
              <w:rPr>
                <w:rFonts w:ascii="Tahoma" w:eastAsia="Calibri" w:hAnsi="Tahoma" w:cs="Tahoma"/>
                <w:b/>
                <w:shd w:val="clear" w:color="auto" w:fill="FFFFFF"/>
                <w:lang w:val="it-IT"/>
              </w:rPr>
              <w:t>Prodavac:</w:t>
            </w:r>
          </w:p>
          <w:p w:rsidR="001539DF" w:rsidRPr="00E63E3E" w:rsidRDefault="001539DF" w:rsidP="001539DF">
            <w:pPr>
              <w:suppressAutoHyphens/>
              <w:snapToGrid w:val="0"/>
              <w:ind w:right="0"/>
              <w:jc w:val="left"/>
              <w:rPr>
                <w:rFonts w:ascii="Tahoma" w:eastAsia="Times New Roman" w:hAnsi="Tahoma" w:cs="Tahoma"/>
                <w:szCs w:val="20"/>
                <w:lang w:val="sr-Latn-BA" w:eastAsia="ar-SA"/>
              </w:rPr>
            </w:pPr>
            <w:r w:rsidRPr="00E63E3E">
              <w:rPr>
                <w:rFonts w:ascii="Tahoma" w:eastAsia="Times New Roman" w:hAnsi="Tahoma" w:cs="Tahoma"/>
                <w:szCs w:val="20"/>
                <w:lang w:val="sr-Latn-BA" w:eastAsia="ar-SA"/>
              </w:rPr>
              <w:t xml:space="preserve">Naziv kompanije: </w:t>
            </w:r>
          </w:p>
          <w:p w:rsidR="001539DF" w:rsidRPr="00E63E3E" w:rsidRDefault="001539DF" w:rsidP="001539DF">
            <w:pPr>
              <w:suppressAutoHyphens/>
              <w:snapToGrid w:val="0"/>
              <w:ind w:right="0"/>
              <w:jc w:val="left"/>
              <w:rPr>
                <w:rFonts w:ascii="Tahoma" w:eastAsia="Times New Roman" w:hAnsi="Tahoma" w:cs="Tahoma"/>
                <w:szCs w:val="20"/>
                <w:lang w:val="sr-Latn-BA" w:eastAsia="ar-SA"/>
              </w:rPr>
            </w:pPr>
            <w:r>
              <w:rPr>
                <w:rFonts w:ascii="Tahoma" w:eastAsia="Times New Roman" w:hAnsi="Tahoma" w:cs="Tahoma"/>
                <w:szCs w:val="20"/>
                <w:lang w:val="sr-Latn-BA" w:eastAsia="ar-SA"/>
              </w:rPr>
              <w:t>A</w:t>
            </w:r>
            <w:r w:rsidRPr="00E63E3E">
              <w:rPr>
                <w:rFonts w:ascii="Tahoma" w:eastAsia="Times New Roman" w:hAnsi="Tahoma" w:cs="Tahoma"/>
                <w:szCs w:val="20"/>
                <w:lang w:val="sr-Latn-BA" w:eastAsia="ar-SA"/>
              </w:rPr>
              <w:t xml:space="preserve">dresa: </w:t>
            </w:r>
          </w:p>
          <w:p w:rsidR="001539DF" w:rsidRPr="00E63E3E" w:rsidRDefault="001539DF" w:rsidP="001539DF">
            <w:pPr>
              <w:suppressAutoHyphens/>
              <w:snapToGrid w:val="0"/>
              <w:ind w:right="0"/>
              <w:jc w:val="left"/>
              <w:rPr>
                <w:rFonts w:ascii="Tahoma" w:eastAsia="Times New Roman" w:hAnsi="Tahoma" w:cs="Tahoma"/>
                <w:szCs w:val="20"/>
                <w:lang w:val="sr-Latn-BA" w:eastAsia="ar-SA"/>
              </w:rPr>
            </w:pPr>
            <w:r w:rsidRPr="00E63E3E">
              <w:rPr>
                <w:rFonts w:ascii="Tahoma" w:eastAsia="Times New Roman" w:hAnsi="Tahoma" w:cs="Tahoma"/>
                <w:szCs w:val="20"/>
                <w:lang w:val="sr-Latn-BA" w:eastAsia="ar-SA"/>
              </w:rPr>
              <w:t>Registarski broj:</w:t>
            </w:r>
          </w:p>
          <w:p w:rsidR="001539DF" w:rsidRPr="00E63E3E" w:rsidRDefault="001539DF" w:rsidP="001539DF">
            <w:pPr>
              <w:suppressAutoHyphens/>
              <w:snapToGrid w:val="0"/>
              <w:ind w:right="0"/>
              <w:jc w:val="left"/>
              <w:rPr>
                <w:rFonts w:ascii="Tahoma" w:eastAsia="Times New Roman" w:hAnsi="Tahoma" w:cs="Tahoma"/>
                <w:szCs w:val="20"/>
                <w:lang w:val="sr-Latn-BA" w:eastAsia="ar-SA"/>
              </w:rPr>
            </w:pPr>
            <w:r w:rsidRPr="00E63E3E">
              <w:rPr>
                <w:rFonts w:ascii="Tahoma" w:eastAsia="Times New Roman" w:hAnsi="Tahoma" w:cs="Tahoma"/>
                <w:szCs w:val="20"/>
                <w:lang w:val="sr-Latn-BA" w:eastAsia="ar-SA"/>
              </w:rPr>
              <w:t>JIB:</w:t>
            </w:r>
          </w:p>
          <w:p w:rsidR="001539DF" w:rsidRPr="00E63E3E" w:rsidRDefault="001539DF" w:rsidP="001539DF">
            <w:pPr>
              <w:suppressAutoHyphens/>
              <w:snapToGrid w:val="0"/>
              <w:ind w:right="0"/>
              <w:jc w:val="left"/>
              <w:rPr>
                <w:rFonts w:ascii="Tahoma" w:eastAsia="Times New Roman" w:hAnsi="Tahoma" w:cs="Tahoma"/>
                <w:szCs w:val="20"/>
                <w:lang w:val="sr-Latn-BA" w:eastAsia="ar-SA"/>
              </w:rPr>
            </w:pPr>
            <w:r w:rsidRPr="00E63E3E">
              <w:rPr>
                <w:rFonts w:ascii="Tahoma" w:eastAsia="Times New Roman" w:hAnsi="Tahoma" w:cs="Tahoma"/>
                <w:szCs w:val="20"/>
                <w:lang w:val="sr-Latn-BA" w:eastAsia="ar-SA"/>
              </w:rPr>
              <w:t>Telefon:</w:t>
            </w:r>
          </w:p>
          <w:p w:rsidR="001539DF" w:rsidRPr="00E63E3E" w:rsidRDefault="001539DF" w:rsidP="001539DF">
            <w:pPr>
              <w:suppressAutoHyphens/>
              <w:snapToGrid w:val="0"/>
              <w:ind w:right="0"/>
              <w:jc w:val="left"/>
              <w:rPr>
                <w:rFonts w:ascii="Tahoma" w:eastAsia="Times New Roman" w:hAnsi="Tahoma" w:cs="Tahoma"/>
                <w:szCs w:val="20"/>
                <w:lang w:val="sr-Latn-BA" w:eastAsia="ar-SA"/>
              </w:rPr>
            </w:pPr>
            <w:r w:rsidRPr="00E63E3E">
              <w:rPr>
                <w:rFonts w:ascii="Tahoma" w:eastAsia="Times New Roman" w:hAnsi="Tahoma" w:cs="Tahoma"/>
                <w:szCs w:val="20"/>
                <w:lang w:val="sr-Latn-BA" w:eastAsia="ar-SA"/>
              </w:rPr>
              <w:t>Bankarski rekviziti:</w:t>
            </w:r>
          </w:p>
          <w:p w:rsidR="001539DF" w:rsidRPr="00E63E3E" w:rsidRDefault="001539DF" w:rsidP="001539DF">
            <w:pPr>
              <w:suppressAutoHyphens/>
              <w:snapToGrid w:val="0"/>
              <w:ind w:right="0"/>
              <w:jc w:val="left"/>
              <w:rPr>
                <w:rFonts w:ascii="Tahoma" w:eastAsia="Times New Roman" w:hAnsi="Tahoma" w:cs="Tahoma"/>
                <w:szCs w:val="20"/>
                <w:lang w:val="sr-Latn-BA" w:eastAsia="ar-SA"/>
              </w:rPr>
            </w:pPr>
            <w:r w:rsidRPr="00E63E3E">
              <w:rPr>
                <w:rFonts w:ascii="Tahoma" w:eastAsia="Times New Roman" w:hAnsi="Tahoma" w:cs="Tahoma"/>
                <w:szCs w:val="20"/>
                <w:lang w:val="sr-Latn-BA" w:eastAsia="ar-SA"/>
              </w:rPr>
              <w:t>Broj žiro-računa</w:t>
            </w:r>
            <w:r>
              <w:rPr>
                <w:rFonts w:ascii="Tahoma" w:eastAsia="Times New Roman" w:hAnsi="Tahoma" w:cs="Tahoma"/>
                <w:szCs w:val="20"/>
                <w:lang w:val="sr-Latn-BA" w:eastAsia="ar-SA"/>
              </w:rPr>
              <w:t xml:space="preserve"> / IBAN</w:t>
            </w:r>
            <w:r w:rsidRPr="00E63E3E">
              <w:rPr>
                <w:rFonts w:ascii="Tahoma" w:eastAsia="Times New Roman" w:hAnsi="Tahoma" w:cs="Tahoma"/>
                <w:szCs w:val="20"/>
                <w:lang w:val="sr-Latn-BA" w:eastAsia="ar-SA"/>
              </w:rPr>
              <w:t xml:space="preserve">: </w:t>
            </w:r>
          </w:p>
          <w:p w:rsidR="001539DF" w:rsidRPr="00E63E3E" w:rsidRDefault="001539DF" w:rsidP="001539DF">
            <w:pPr>
              <w:suppressAutoHyphens/>
              <w:snapToGrid w:val="0"/>
              <w:ind w:right="0"/>
              <w:jc w:val="left"/>
              <w:rPr>
                <w:rFonts w:ascii="Tahoma" w:eastAsia="Times New Roman" w:hAnsi="Tahoma" w:cs="Tahoma"/>
                <w:szCs w:val="20"/>
                <w:lang w:val="sr-Latn-BA" w:eastAsia="ar-SA"/>
              </w:rPr>
            </w:pPr>
            <w:r w:rsidRPr="00E63E3E">
              <w:rPr>
                <w:rFonts w:ascii="Tahoma" w:eastAsia="Times New Roman" w:hAnsi="Tahoma" w:cs="Tahoma"/>
                <w:szCs w:val="20"/>
                <w:lang w:val="sr-Latn-BA" w:eastAsia="ar-SA"/>
              </w:rPr>
              <w:t>SWIFT:</w:t>
            </w:r>
          </w:p>
          <w:p w:rsidR="001539DF" w:rsidRPr="006C7088" w:rsidRDefault="001539DF" w:rsidP="001539DF">
            <w:pPr>
              <w:suppressAutoHyphens/>
              <w:snapToGrid w:val="0"/>
              <w:ind w:right="0"/>
              <w:jc w:val="left"/>
              <w:rPr>
                <w:rFonts w:ascii="Tahoma" w:eastAsia="Times New Roman" w:hAnsi="Tahoma" w:cs="Tahoma"/>
                <w:szCs w:val="20"/>
                <w:lang w:val="sr-Latn-BA" w:eastAsia="ar-SA"/>
              </w:rPr>
            </w:pPr>
            <w:r w:rsidRPr="00E63E3E">
              <w:rPr>
                <w:rFonts w:ascii="Tahoma" w:eastAsia="Times New Roman" w:hAnsi="Tahoma" w:cs="Tahoma"/>
                <w:szCs w:val="20"/>
                <w:lang w:val="sr-Latn-BA" w:eastAsia="ar-SA"/>
              </w:rPr>
              <w:t>Naziv banke:</w:t>
            </w:r>
          </w:p>
          <w:p w:rsidR="00D97EEA" w:rsidRDefault="00D97EEA" w:rsidP="00876D8C">
            <w:pPr>
              <w:spacing w:line="264" w:lineRule="exact"/>
              <w:rPr>
                <w:rFonts w:ascii="Tahoma" w:eastAsia="Tahoma" w:hAnsi="Tahoma" w:cs="Tahoma"/>
                <w:b/>
                <w:color w:val="000000"/>
              </w:rPr>
            </w:pPr>
          </w:p>
          <w:p w:rsidR="00D97EEA" w:rsidRDefault="00D97EEA" w:rsidP="00876D8C">
            <w:pPr>
              <w:spacing w:line="264" w:lineRule="exact"/>
              <w:rPr>
                <w:rFonts w:ascii="Tahoma" w:eastAsia="Tahoma" w:hAnsi="Tahoma" w:cs="Tahoma"/>
                <w:b/>
                <w:color w:val="000000"/>
              </w:rPr>
            </w:pPr>
          </w:p>
          <w:p w:rsidR="001539DF" w:rsidRPr="00376C6F" w:rsidRDefault="001539DF" w:rsidP="00876D8C">
            <w:pPr>
              <w:spacing w:line="264" w:lineRule="exact"/>
              <w:rPr>
                <w:rFonts w:ascii="Tahoma" w:eastAsia="Tahoma" w:hAnsi="Tahoma" w:cs="Tahoma"/>
                <w:b/>
                <w:color w:val="000000"/>
              </w:rPr>
            </w:pPr>
          </w:p>
          <w:p w:rsidR="00884B43" w:rsidRPr="00376C6F" w:rsidRDefault="00884B43" w:rsidP="00876D8C">
            <w:pPr>
              <w:spacing w:line="220" w:lineRule="exact"/>
              <w:rPr>
                <w:rFonts w:ascii="Tahoma" w:eastAsia="Tahoma" w:hAnsi="Tahoma" w:cs="Tahoma"/>
                <w:b/>
                <w:color w:val="000000"/>
              </w:rPr>
            </w:pPr>
            <w:r>
              <w:rPr>
                <w:rFonts w:ascii="Tahoma" w:eastAsia="Tahoma" w:hAnsi="Tahoma" w:cs="Tahoma"/>
                <w:b/>
                <w:color w:val="000000"/>
              </w:rPr>
              <w:t>Prodavac</w:t>
            </w:r>
            <w:r w:rsidRPr="00376C6F">
              <w:rPr>
                <w:rFonts w:ascii="Tahoma" w:eastAsia="Tahoma" w:hAnsi="Tahoma" w:cs="Tahoma"/>
                <w:b/>
                <w:color w:val="000000"/>
              </w:rPr>
              <w:t>:</w:t>
            </w:r>
          </w:p>
          <w:p w:rsidR="00884B43" w:rsidRPr="00376C6F" w:rsidRDefault="00884B43" w:rsidP="00876D8C">
            <w:pPr>
              <w:spacing w:line="220" w:lineRule="exact"/>
              <w:rPr>
                <w:rFonts w:ascii="Tahoma" w:eastAsia="Tahoma" w:hAnsi="Tahoma" w:cs="Tahoma"/>
                <w:color w:val="000000"/>
                <w:lang w:val="sr-Cyrl-RS"/>
              </w:rPr>
            </w:pPr>
          </w:p>
          <w:p w:rsidR="00884B43" w:rsidRDefault="00884B43" w:rsidP="00876D8C">
            <w:pPr>
              <w:spacing w:line="220" w:lineRule="exact"/>
              <w:rPr>
                <w:rFonts w:ascii="Tahoma" w:eastAsia="Tahoma" w:hAnsi="Tahoma" w:cs="Tahoma"/>
                <w:color w:val="000000"/>
                <w:lang w:val="sr-Latn-RS"/>
              </w:rPr>
            </w:pPr>
            <w:r w:rsidRPr="00376C6F">
              <w:rPr>
                <w:rFonts w:ascii="Tahoma" w:eastAsia="Tahoma" w:hAnsi="Tahoma" w:cs="Tahoma"/>
                <w:color w:val="000000"/>
                <w:lang w:val="sr-Cyrl-RS"/>
              </w:rPr>
              <w:t>_________________________</w:t>
            </w:r>
          </w:p>
          <w:p w:rsidR="00884B43" w:rsidRPr="00376C6F" w:rsidRDefault="00884B43" w:rsidP="001539DF">
            <w:pPr>
              <w:spacing w:before="60" w:line="276" w:lineRule="auto"/>
              <w:ind w:right="0"/>
              <w:rPr>
                <w:rFonts w:ascii="Tahoma" w:hAnsi="Tahoma" w:cs="Tahoma"/>
                <w:lang w:val="sr-Latn-BA"/>
              </w:rPr>
            </w:pPr>
          </w:p>
        </w:tc>
        <w:tc>
          <w:tcPr>
            <w:tcW w:w="4434" w:type="dxa"/>
          </w:tcPr>
          <w:p w:rsidR="00B955BD" w:rsidRPr="00376C6F" w:rsidRDefault="00884B43" w:rsidP="00B955BD">
            <w:pPr>
              <w:spacing w:before="60"/>
              <w:rPr>
                <w:rFonts w:ascii="Tahoma" w:eastAsia="Times New Roman" w:hAnsi="Tahoma" w:cs="Tahoma"/>
                <w:b/>
                <w:lang w:val="sr-Latn-BA"/>
              </w:rPr>
            </w:pPr>
            <w:r w:rsidRPr="001539DF">
              <w:rPr>
                <w:rFonts w:ascii="Tahoma" w:eastAsia="Tahoma" w:hAnsi="Tahoma" w:cs="Tahoma"/>
                <w:b/>
                <w:color w:val="000000"/>
              </w:rPr>
              <w:t>Kupac:</w:t>
            </w:r>
            <w:r w:rsidR="008458C8">
              <w:rPr>
                <w:rFonts w:ascii="Tahoma" w:eastAsia="Tahoma" w:hAnsi="Tahoma" w:cs="Tahoma"/>
                <w:b/>
                <w:color w:val="000000"/>
              </w:rPr>
              <w:br/>
            </w:r>
            <w:r w:rsidR="00B955BD">
              <w:rPr>
                <w:rFonts w:ascii="Tahoma" w:eastAsia="Times New Roman" w:hAnsi="Tahoma" w:cs="Tahoma"/>
                <w:b/>
                <w:lang w:val="sr-Cyrl-RS"/>
              </w:rPr>
              <w:t>„</w:t>
            </w:r>
            <w:r w:rsidR="00B955BD" w:rsidRPr="00376C6F">
              <w:rPr>
                <w:rFonts w:ascii="Tahoma" w:eastAsia="Times New Roman" w:hAnsi="Tahoma" w:cs="Tahoma"/>
                <w:b/>
                <w:lang w:val="sr-Latn-BA"/>
              </w:rPr>
              <w:t>OPTIMA Grupa</w:t>
            </w:r>
            <w:r w:rsidR="00B955BD">
              <w:rPr>
                <w:rFonts w:ascii="Tahoma" w:eastAsia="Times New Roman" w:hAnsi="Tahoma" w:cs="Tahoma"/>
                <w:b/>
                <w:lang w:val="sr-Cyrl-RS"/>
              </w:rPr>
              <w:t>“</w:t>
            </w:r>
            <w:r w:rsidR="00B955BD" w:rsidRPr="00376C6F">
              <w:rPr>
                <w:rFonts w:ascii="Tahoma" w:eastAsia="Times New Roman" w:hAnsi="Tahoma" w:cs="Tahoma"/>
                <w:b/>
                <w:lang w:val="sr-Latn-BA"/>
              </w:rPr>
              <w:t xml:space="preserve"> d</w:t>
            </w:r>
            <w:r w:rsidR="00B955BD">
              <w:rPr>
                <w:rFonts w:ascii="Tahoma" w:eastAsia="Times New Roman" w:hAnsi="Tahoma" w:cs="Tahoma"/>
                <w:b/>
                <w:lang w:val="sr-Cyrl-RS"/>
              </w:rPr>
              <w:t>.</w:t>
            </w:r>
            <w:r w:rsidR="00B955BD" w:rsidRPr="00376C6F">
              <w:rPr>
                <w:rFonts w:ascii="Tahoma" w:eastAsia="Times New Roman" w:hAnsi="Tahoma" w:cs="Tahoma"/>
                <w:b/>
                <w:lang w:val="sr-Latn-BA"/>
              </w:rPr>
              <w:t>o</w:t>
            </w:r>
            <w:r w:rsidR="00B955BD">
              <w:rPr>
                <w:rFonts w:ascii="Tahoma" w:eastAsia="Times New Roman" w:hAnsi="Tahoma" w:cs="Tahoma"/>
                <w:b/>
                <w:lang w:val="sr-Cyrl-RS"/>
              </w:rPr>
              <w:t>.</w:t>
            </w:r>
            <w:r w:rsidR="00B955BD" w:rsidRPr="00376C6F">
              <w:rPr>
                <w:rFonts w:ascii="Tahoma" w:eastAsia="Times New Roman" w:hAnsi="Tahoma" w:cs="Tahoma"/>
                <w:b/>
                <w:lang w:val="sr-Latn-BA"/>
              </w:rPr>
              <w:t>o</w:t>
            </w:r>
            <w:r w:rsidR="00B955BD">
              <w:rPr>
                <w:rFonts w:ascii="Tahoma" w:eastAsia="Times New Roman" w:hAnsi="Tahoma" w:cs="Tahoma"/>
                <w:b/>
                <w:lang w:val="sr-Cyrl-RS"/>
              </w:rPr>
              <w:t>.</w:t>
            </w:r>
            <w:r w:rsidR="00B955BD" w:rsidRPr="00376C6F">
              <w:rPr>
                <w:rFonts w:ascii="Tahoma" w:eastAsia="Times New Roman" w:hAnsi="Tahoma" w:cs="Tahoma"/>
                <w:b/>
                <w:lang w:val="sr-Latn-BA"/>
              </w:rPr>
              <w:t xml:space="preserve"> Banja Luka</w:t>
            </w:r>
          </w:p>
          <w:p w:rsidR="00B955BD" w:rsidRPr="00376C6F" w:rsidRDefault="00B955BD" w:rsidP="00B955BD">
            <w:pPr>
              <w:rPr>
                <w:rFonts w:ascii="Tahoma" w:eastAsia="Times New Roman" w:hAnsi="Tahoma" w:cs="Tahoma"/>
                <w:lang w:val="sr-Latn-BA"/>
              </w:rPr>
            </w:pPr>
            <w:r w:rsidRPr="00376C6F">
              <w:rPr>
                <w:rFonts w:ascii="Tahoma" w:eastAsia="Times New Roman" w:hAnsi="Tahoma" w:cs="Tahoma"/>
                <w:lang w:val="sr-Latn-BA"/>
              </w:rPr>
              <w:t>Ul. Kralja Alf</w:t>
            </w:r>
            <w:r>
              <w:rPr>
                <w:rFonts w:ascii="Tahoma" w:eastAsia="Times New Roman" w:hAnsi="Tahoma" w:cs="Tahoma"/>
                <w:lang w:val="sr-Latn-BA"/>
              </w:rPr>
              <w:t>onsa XIII br. 37aUl. Kralja Alfonsa XIII br. 37a</w:t>
            </w:r>
          </w:p>
          <w:p w:rsidR="00B955BD" w:rsidRPr="00376C6F" w:rsidRDefault="00B955BD" w:rsidP="00B955BD">
            <w:pPr>
              <w:rPr>
                <w:rFonts w:ascii="Tahoma" w:eastAsia="Times New Roman" w:hAnsi="Tahoma" w:cs="Tahoma"/>
                <w:lang w:val="sr-Latn-BA"/>
              </w:rPr>
            </w:pPr>
            <w:r w:rsidRPr="00376C6F">
              <w:rPr>
                <w:rFonts w:ascii="Tahoma" w:eastAsia="Times New Roman" w:hAnsi="Tahoma" w:cs="Tahoma"/>
                <w:lang w:val="sr-Latn-BA"/>
              </w:rPr>
              <w:t>78000 Banja Luka</w:t>
            </w:r>
          </w:p>
          <w:p w:rsidR="00B955BD" w:rsidRPr="00376C6F" w:rsidRDefault="00B955BD" w:rsidP="00B955BD">
            <w:pPr>
              <w:rPr>
                <w:rFonts w:ascii="Tahoma" w:eastAsia="Times New Roman" w:hAnsi="Tahoma" w:cs="Tahoma"/>
                <w:lang w:val="sr-Latn-BA"/>
              </w:rPr>
            </w:pPr>
            <w:r w:rsidRPr="00376C6F">
              <w:rPr>
                <w:rFonts w:ascii="Tahoma" w:eastAsia="Times New Roman" w:hAnsi="Tahoma" w:cs="Tahoma"/>
                <w:lang w:val="sr-Latn-BA"/>
              </w:rPr>
              <w:t>JIB : 4402785320005</w:t>
            </w:r>
          </w:p>
          <w:p w:rsidR="00B955BD" w:rsidRPr="00376C6F" w:rsidRDefault="00B955BD" w:rsidP="00B955BD">
            <w:pPr>
              <w:rPr>
                <w:rFonts w:ascii="Tahoma" w:eastAsia="Times New Roman" w:hAnsi="Tahoma" w:cs="Tahoma"/>
                <w:lang w:val="sr-Latn-BA"/>
              </w:rPr>
            </w:pPr>
            <w:r w:rsidRPr="00376C6F">
              <w:rPr>
                <w:rFonts w:ascii="Tahoma" w:eastAsia="Times New Roman" w:hAnsi="Tahoma" w:cs="Tahoma"/>
                <w:lang w:val="sr-Latn-BA"/>
              </w:rPr>
              <w:t>UNICREDIT BANK AD BANJALUKA</w:t>
            </w:r>
          </w:p>
          <w:p w:rsidR="00B955BD" w:rsidRPr="00376C6F" w:rsidRDefault="00B955BD" w:rsidP="00B955BD">
            <w:pPr>
              <w:rPr>
                <w:rFonts w:ascii="Tahoma" w:eastAsia="Times New Roman" w:hAnsi="Tahoma" w:cs="Tahoma"/>
                <w:lang w:val="sr-Latn-BA"/>
              </w:rPr>
            </w:pPr>
            <w:r w:rsidRPr="00376C6F">
              <w:rPr>
                <w:rFonts w:ascii="Tahoma" w:eastAsia="Times New Roman" w:hAnsi="Tahoma" w:cs="Tahoma"/>
                <w:lang w:val="sr-Latn-BA"/>
              </w:rPr>
              <w:t xml:space="preserve">Beneficiary's acc.number             </w:t>
            </w:r>
          </w:p>
          <w:p w:rsidR="00B955BD" w:rsidRPr="005E1C28" w:rsidRDefault="00B955BD" w:rsidP="00B955BD">
            <w:pPr>
              <w:widowControl w:val="0"/>
              <w:suppressAutoHyphens/>
              <w:snapToGrid w:val="0"/>
              <w:rPr>
                <w:rFonts w:ascii="Tahoma" w:eastAsia="Times New Roman" w:hAnsi="Tahoma" w:cs="Tahoma"/>
                <w:szCs w:val="20"/>
                <w:lang w:eastAsia="ar-SA"/>
              </w:rPr>
            </w:pPr>
            <w:r w:rsidRPr="005E1C28">
              <w:rPr>
                <w:rFonts w:ascii="Tahoma" w:eastAsia="Times New Roman" w:hAnsi="Tahoma" w:cs="Tahoma"/>
                <w:szCs w:val="20"/>
                <w:lang w:eastAsia="ar-SA"/>
              </w:rPr>
              <w:t>BA39 5517 9048 0154 8668</w:t>
            </w:r>
          </w:p>
          <w:p w:rsidR="00B955BD" w:rsidRPr="00376C6F" w:rsidRDefault="00B955BD" w:rsidP="00B955BD">
            <w:pPr>
              <w:rPr>
                <w:rFonts w:ascii="Tahoma" w:eastAsia="Times New Roman" w:hAnsi="Tahoma" w:cs="Tahoma"/>
                <w:lang w:val="sr-Latn-BA"/>
              </w:rPr>
            </w:pPr>
            <w:r w:rsidRPr="00376C6F">
              <w:rPr>
                <w:rFonts w:ascii="Tahoma" w:eastAsia="Times New Roman" w:hAnsi="Tahoma" w:cs="Tahoma"/>
                <w:lang w:val="sr-Latn-BA"/>
              </w:rPr>
              <w:t>Swift: BLBABA22</w:t>
            </w:r>
          </w:p>
          <w:p w:rsidR="00B955BD" w:rsidRPr="00376C6F" w:rsidRDefault="00B955BD" w:rsidP="00B955BD">
            <w:pPr>
              <w:rPr>
                <w:rFonts w:ascii="Tahoma" w:eastAsia="Times New Roman" w:hAnsi="Tahoma" w:cs="Tahoma"/>
                <w:lang w:val="sr-Latn-BA"/>
              </w:rPr>
            </w:pPr>
            <w:r w:rsidRPr="00376C6F">
              <w:rPr>
                <w:rFonts w:ascii="Tahoma" w:eastAsia="Times New Roman" w:hAnsi="Tahoma" w:cs="Tahoma"/>
                <w:lang w:val="sr-Latn-BA"/>
              </w:rPr>
              <w:t>Tel.  +387 51 228 610, 242 807</w:t>
            </w:r>
          </w:p>
          <w:p w:rsidR="00884B43" w:rsidRPr="00B955BD" w:rsidRDefault="00B955BD" w:rsidP="00B955BD">
            <w:pPr>
              <w:rPr>
                <w:rFonts w:ascii="Tahoma" w:eastAsia="Times New Roman" w:hAnsi="Tahoma" w:cs="Tahoma"/>
                <w:lang w:val="sr-Latn-BA"/>
              </w:rPr>
            </w:pPr>
            <w:r w:rsidRPr="00376C6F">
              <w:rPr>
                <w:rFonts w:ascii="Tahoma" w:eastAsia="Times New Roman" w:hAnsi="Tahoma" w:cs="Tahoma"/>
                <w:lang w:val="sr-Latn-BA"/>
              </w:rPr>
              <w:t>Fax. +387 51 228 620</w:t>
            </w:r>
          </w:p>
          <w:p w:rsidR="00884B43" w:rsidRPr="00376C6F" w:rsidRDefault="00884B43" w:rsidP="00876D8C">
            <w:pPr>
              <w:spacing w:line="264" w:lineRule="exact"/>
              <w:rPr>
                <w:rFonts w:ascii="Tahoma" w:eastAsia="Tahoma" w:hAnsi="Tahoma" w:cs="Tahoma"/>
                <w:color w:val="000000"/>
              </w:rPr>
            </w:pPr>
            <w:r w:rsidRPr="00376C6F">
              <w:rPr>
                <w:rFonts w:ascii="Tahoma" w:eastAsia="Tahoma" w:hAnsi="Tahoma" w:cs="Tahoma"/>
                <w:color w:val="000000"/>
              </w:rPr>
              <w:br/>
            </w:r>
            <w:r>
              <w:rPr>
                <w:rFonts w:ascii="Tahoma" w:eastAsia="Tahoma" w:hAnsi="Tahoma" w:cs="Tahoma"/>
                <w:b/>
                <w:color w:val="000000"/>
                <w:lang w:val="sr-Latn-RS"/>
              </w:rPr>
              <w:t>Kupac</w:t>
            </w:r>
            <w:r w:rsidRPr="00376C6F">
              <w:rPr>
                <w:rFonts w:ascii="Tahoma" w:eastAsia="Tahoma" w:hAnsi="Tahoma" w:cs="Tahoma"/>
                <w:b/>
                <w:color w:val="000000"/>
              </w:rPr>
              <w:t>:</w:t>
            </w:r>
          </w:p>
          <w:p w:rsidR="00CE33DE" w:rsidRPr="00376C6F" w:rsidRDefault="00CE33DE" w:rsidP="00876D8C">
            <w:pPr>
              <w:spacing w:line="220" w:lineRule="exact"/>
              <w:rPr>
                <w:rFonts w:ascii="Tahoma" w:eastAsia="Tahoma" w:hAnsi="Tahoma" w:cs="Tahoma"/>
                <w:color w:val="000000"/>
              </w:rPr>
            </w:pPr>
          </w:p>
          <w:p w:rsidR="00527686" w:rsidRPr="00527686" w:rsidRDefault="00884B43" w:rsidP="00876D8C">
            <w:pPr>
              <w:spacing w:line="220" w:lineRule="exact"/>
              <w:rPr>
                <w:rFonts w:ascii="Tahoma" w:eastAsia="Tahoma" w:hAnsi="Tahoma" w:cs="Tahoma"/>
                <w:color w:val="000000"/>
                <w:lang w:val="sr-Latn-RS"/>
              </w:rPr>
            </w:pPr>
            <w:r w:rsidRPr="00376C6F">
              <w:rPr>
                <w:rFonts w:ascii="Tahoma" w:eastAsia="Tahoma" w:hAnsi="Tahoma" w:cs="Tahoma"/>
                <w:color w:val="000000"/>
                <w:lang w:val="sr-Cyrl-RS"/>
              </w:rPr>
              <w:t>__________________________</w:t>
            </w:r>
          </w:p>
          <w:p w:rsidR="0004539D" w:rsidRDefault="0004539D" w:rsidP="0004539D">
            <w:pPr>
              <w:rPr>
                <w:rFonts w:ascii="Tahoma" w:eastAsia="Times New Roman" w:hAnsi="Tahoma" w:cs="Tahoma"/>
                <w:szCs w:val="24"/>
                <w:lang w:val="sr-Latn-BA"/>
              </w:rPr>
            </w:pPr>
            <w:r w:rsidRPr="00A866C6">
              <w:rPr>
                <w:rFonts w:ascii="Tahoma" w:eastAsia="Times New Roman" w:hAnsi="Tahoma" w:cs="Tahoma"/>
                <w:szCs w:val="24"/>
                <w:lang w:val="sr-Latn-BA"/>
              </w:rPr>
              <w:t xml:space="preserve">Andrej Skladčikov </w:t>
            </w:r>
          </w:p>
          <w:p w:rsidR="0004539D" w:rsidRPr="00A25E8A" w:rsidRDefault="0004539D" w:rsidP="0004539D">
            <w:pPr>
              <w:rPr>
                <w:rFonts w:ascii="Tahoma" w:eastAsia="Times New Roman" w:hAnsi="Tahoma" w:cs="Tahoma"/>
                <w:bdr w:val="single" w:sz="4" w:space="0" w:color="FFFFFF"/>
                <w:lang w:val="sr-Latn-BA"/>
              </w:rPr>
            </w:pPr>
            <w:r w:rsidRPr="00A25E8A">
              <w:rPr>
                <w:rFonts w:ascii="Tahoma" w:eastAsia="Times New Roman" w:hAnsi="Tahoma" w:cs="Tahoma"/>
                <w:bdr w:val="single" w:sz="4" w:space="0" w:color="FFFFFF"/>
                <w:lang w:val="de-DE"/>
              </w:rPr>
              <w:t>„OPTIMA Grupa“</w:t>
            </w:r>
            <w:r w:rsidRPr="00A25E8A">
              <w:rPr>
                <w:rFonts w:ascii="Tahoma" w:eastAsia="Times New Roman" w:hAnsi="Tahoma" w:cs="Tahoma"/>
                <w:bdr w:val="single" w:sz="4" w:space="0" w:color="FFFFFF"/>
              </w:rPr>
              <w:t xml:space="preserve"> </w:t>
            </w:r>
            <w:r w:rsidRPr="00A25E8A">
              <w:rPr>
                <w:rFonts w:ascii="Tahoma" w:eastAsia="Times New Roman" w:hAnsi="Tahoma" w:cs="Tahoma"/>
                <w:bdr w:val="single" w:sz="4" w:space="0" w:color="FFFFFF"/>
                <w:lang w:val="sr-Latn-BA"/>
              </w:rPr>
              <w:t>d.o.o.</w:t>
            </w:r>
            <w:r>
              <w:rPr>
                <w:rFonts w:ascii="Tahoma" w:eastAsia="Times New Roman" w:hAnsi="Tahoma" w:cs="Tahoma"/>
                <w:bdr w:val="single" w:sz="4" w:space="0" w:color="FFFFFF"/>
                <w:lang w:val="sr-Latn-BA"/>
              </w:rPr>
              <w:t xml:space="preserve"> Banja Luka</w:t>
            </w:r>
          </w:p>
          <w:p w:rsidR="00884B43" w:rsidRDefault="00884B43" w:rsidP="00876D8C">
            <w:pPr>
              <w:contextualSpacing/>
              <w:rPr>
                <w:rFonts w:ascii="Tahoma" w:hAnsi="Tahoma" w:cs="Tahoma"/>
                <w:lang w:val="sr-Latn-BA"/>
              </w:rPr>
            </w:pPr>
          </w:p>
          <w:p w:rsidR="00FE0D0D" w:rsidRDefault="00FE0D0D" w:rsidP="00876D8C">
            <w:pPr>
              <w:contextualSpacing/>
              <w:rPr>
                <w:rFonts w:ascii="Tahoma" w:hAnsi="Tahoma" w:cs="Tahoma"/>
                <w:lang w:val="sr-Latn-BA"/>
              </w:rPr>
            </w:pPr>
          </w:p>
          <w:p w:rsidR="00FE0D0D" w:rsidRDefault="00FE0D0D" w:rsidP="00876D8C">
            <w:pPr>
              <w:contextualSpacing/>
              <w:rPr>
                <w:rFonts w:ascii="Tahoma" w:hAnsi="Tahoma" w:cs="Tahoma"/>
                <w:lang w:val="sr-Latn-BA"/>
              </w:rPr>
            </w:pPr>
          </w:p>
          <w:p w:rsidR="00FE0D0D" w:rsidRDefault="00FE0D0D" w:rsidP="00876D8C">
            <w:pPr>
              <w:contextualSpacing/>
              <w:rPr>
                <w:rFonts w:ascii="Tahoma" w:hAnsi="Tahoma" w:cs="Tahoma"/>
                <w:lang w:val="sr-Latn-BA"/>
              </w:rPr>
            </w:pPr>
          </w:p>
          <w:p w:rsidR="00FE0D0D" w:rsidRPr="00376C6F" w:rsidRDefault="00FE0D0D" w:rsidP="00876D8C">
            <w:pPr>
              <w:contextualSpacing/>
              <w:rPr>
                <w:rFonts w:ascii="Tahoma" w:hAnsi="Tahoma" w:cs="Tahoma"/>
                <w:lang w:val="sr-Latn-BA"/>
              </w:rPr>
            </w:pPr>
          </w:p>
        </w:tc>
      </w:tr>
    </w:tbl>
    <w:p w:rsidR="00C653EE" w:rsidRPr="000A6BC0" w:rsidRDefault="00C653EE" w:rsidP="00C653EE"/>
    <w:p w:rsidR="00C653EE" w:rsidRPr="000A6BC0" w:rsidRDefault="00C653EE" w:rsidP="00C653EE"/>
    <w:p w:rsidR="00C653EE" w:rsidRPr="000A6BC0" w:rsidRDefault="00C653EE" w:rsidP="00C653EE"/>
    <w:p w:rsidR="00C653EE" w:rsidRPr="000A6BC0" w:rsidRDefault="00C653EE" w:rsidP="00C653EE"/>
    <w:p w:rsidR="00376C6F" w:rsidRDefault="00C653EE" w:rsidP="00C653EE">
      <w:pPr>
        <w:tabs>
          <w:tab w:val="left" w:pos="2051"/>
        </w:tabs>
        <w:rPr>
          <w:lang w:val="sr-Latn-RS"/>
        </w:rPr>
      </w:pPr>
      <w:r w:rsidRPr="000A6BC0">
        <w:tab/>
      </w:r>
    </w:p>
    <w:p w:rsidR="00C653EE" w:rsidRDefault="00C653EE" w:rsidP="00C653EE">
      <w:pPr>
        <w:tabs>
          <w:tab w:val="left" w:pos="2051"/>
        </w:tabs>
        <w:rPr>
          <w:lang w:val="sr-Latn-RS"/>
        </w:rPr>
      </w:pPr>
    </w:p>
    <w:p w:rsidR="00C164FF" w:rsidRDefault="00C164FF" w:rsidP="00C653EE">
      <w:pPr>
        <w:tabs>
          <w:tab w:val="left" w:pos="2051"/>
        </w:tabs>
        <w:rPr>
          <w:lang w:val="sr-Latn-RS"/>
        </w:rPr>
      </w:pPr>
    </w:p>
    <w:p w:rsidR="00C653EE" w:rsidRDefault="00C653EE" w:rsidP="00C653EE">
      <w:pPr>
        <w:tabs>
          <w:tab w:val="left" w:pos="2051"/>
        </w:tabs>
        <w:rPr>
          <w:lang w:val="sr-Latn-RS"/>
        </w:rPr>
      </w:pPr>
    </w:p>
    <w:p w:rsidR="00884B43" w:rsidRPr="00FE0D0D" w:rsidRDefault="00FE0D0D" w:rsidP="00FE0D0D">
      <w:pPr>
        <w:suppressAutoHyphens/>
        <w:ind w:left="6521"/>
        <w:outlineLvl w:val="1"/>
        <w:rPr>
          <w:rFonts w:ascii="Tahoma" w:eastAsia="Times New Roman" w:hAnsi="Tahoma" w:cs="Tahoma"/>
          <w:iCs/>
          <w:lang w:val="sr-Latn-RS" w:eastAsia="ru-RU"/>
        </w:rPr>
      </w:pPr>
      <w:r>
        <w:rPr>
          <w:rFonts w:ascii="Tahoma" w:eastAsia="Times New Roman" w:hAnsi="Tahoma" w:cs="Tahoma"/>
          <w:iCs/>
          <w:lang w:val="sr-Latn-RS" w:eastAsia="ru-RU"/>
        </w:rPr>
        <w:t xml:space="preserve">       </w:t>
      </w:r>
    </w:p>
    <w:p w:rsidR="00FE0D0D" w:rsidRDefault="00884B43" w:rsidP="000342FE">
      <w:pPr>
        <w:jc w:val="center"/>
        <w:rPr>
          <w:rFonts w:ascii="Tahoma" w:eastAsia="Times New Roman" w:hAnsi="Tahoma" w:cs="Tahoma"/>
          <w:iCs/>
          <w:lang w:val="sr-Latn-RS" w:eastAsia="ru-RU"/>
        </w:rPr>
      </w:pPr>
      <w:r>
        <w:rPr>
          <w:rFonts w:ascii="Tahoma" w:eastAsia="Times New Roman" w:hAnsi="Tahoma" w:cs="Tahoma"/>
          <w:iCs/>
          <w:lang w:val="sr-Latn-RS" w:eastAsia="ru-RU"/>
        </w:rPr>
        <w:t xml:space="preserve">                                                               </w:t>
      </w:r>
      <w:r w:rsidR="000342FE">
        <w:rPr>
          <w:rFonts w:ascii="Tahoma" w:eastAsia="Times New Roman" w:hAnsi="Tahoma" w:cs="Tahoma"/>
          <w:iCs/>
          <w:lang w:val="sr-Latn-RS" w:eastAsia="ru-RU"/>
        </w:rPr>
        <w:t xml:space="preserve">                </w:t>
      </w:r>
    </w:p>
    <w:p w:rsidR="00FE0D0D" w:rsidRDefault="00FE0D0D" w:rsidP="000342FE">
      <w:pPr>
        <w:jc w:val="center"/>
        <w:rPr>
          <w:rFonts w:ascii="Tahoma" w:eastAsia="Times New Roman" w:hAnsi="Tahoma" w:cs="Tahoma"/>
          <w:iCs/>
          <w:lang w:val="sr-Latn-RS" w:eastAsia="ru-RU"/>
        </w:rPr>
      </w:pPr>
    </w:p>
    <w:p w:rsidR="00FE0D0D" w:rsidRDefault="00FE0D0D" w:rsidP="000342FE">
      <w:pPr>
        <w:jc w:val="center"/>
        <w:rPr>
          <w:rFonts w:ascii="Tahoma" w:eastAsia="Times New Roman" w:hAnsi="Tahoma" w:cs="Tahoma"/>
          <w:iCs/>
          <w:lang w:val="sr-Latn-RS" w:eastAsia="ru-RU"/>
        </w:rPr>
      </w:pPr>
    </w:p>
    <w:p w:rsidR="00FE0D0D" w:rsidRDefault="00FE0D0D" w:rsidP="000342FE">
      <w:pPr>
        <w:jc w:val="center"/>
        <w:rPr>
          <w:rFonts w:ascii="Tahoma" w:eastAsia="Times New Roman" w:hAnsi="Tahoma" w:cs="Tahoma"/>
          <w:iCs/>
          <w:lang w:val="sr-Latn-RS" w:eastAsia="ru-RU"/>
        </w:rPr>
      </w:pPr>
    </w:p>
    <w:p w:rsidR="00FE0D0D" w:rsidRDefault="00FE0D0D" w:rsidP="000342FE">
      <w:pPr>
        <w:jc w:val="center"/>
        <w:rPr>
          <w:rFonts w:ascii="Tahoma" w:eastAsia="Times New Roman" w:hAnsi="Tahoma" w:cs="Tahoma"/>
          <w:iCs/>
          <w:lang w:val="sr-Latn-RS" w:eastAsia="ru-RU"/>
        </w:rPr>
      </w:pPr>
    </w:p>
    <w:p w:rsidR="00FE0D0D" w:rsidRDefault="00FE0D0D" w:rsidP="000342FE">
      <w:pPr>
        <w:jc w:val="center"/>
        <w:rPr>
          <w:rFonts w:ascii="Tahoma" w:eastAsia="Times New Roman" w:hAnsi="Tahoma" w:cs="Tahoma"/>
          <w:iCs/>
          <w:lang w:val="sr-Latn-RS" w:eastAsia="ru-RU"/>
        </w:rPr>
      </w:pPr>
    </w:p>
    <w:p w:rsidR="00FE0D0D" w:rsidRDefault="00FE0D0D" w:rsidP="000342FE">
      <w:pPr>
        <w:jc w:val="center"/>
        <w:rPr>
          <w:rFonts w:ascii="Tahoma" w:eastAsia="Times New Roman" w:hAnsi="Tahoma" w:cs="Tahoma"/>
          <w:iCs/>
          <w:lang w:val="sr-Latn-RS" w:eastAsia="ru-RU"/>
        </w:rPr>
      </w:pPr>
    </w:p>
    <w:p w:rsidR="00FE0D0D" w:rsidRDefault="00FE0D0D" w:rsidP="000342FE">
      <w:pPr>
        <w:jc w:val="center"/>
        <w:rPr>
          <w:rFonts w:ascii="Tahoma" w:eastAsia="Times New Roman" w:hAnsi="Tahoma" w:cs="Tahoma"/>
          <w:iCs/>
          <w:lang w:val="sr-Latn-RS" w:eastAsia="ru-RU"/>
        </w:rPr>
      </w:pPr>
    </w:p>
    <w:p w:rsidR="00FE0D0D" w:rsidRDefault="00FE0D0D" w:rsidP="000342FE">
      <w:pPr>
        <w:jc w:val="center"/>
        <w:rPr>
          <w:rFonts w:ascii="Tahoma" w:eastAsia="Times New Roman" w:hAnsi="Tahoma" w:cs="Tahoma"/>
          <w:iCs/>
          <w:lang w:val="sr-Latn-RS" w:eastAsia="ru-RU"/>
        </w:rPr>
      </w:pPr>
    </w:p>
    <w:p w:rsidR="00FE0D0D" w:rsidRDefault="00FE0D0D" w:rsidP="000342FE">
      <w:pPr>
        <w:jc w:val="center"/>
        <w:rPr>
          <w:rFonts w:ascii="Tahoma" w:eastAsia="Times New Roman" w:hAnsi="Tahoma" w:cs="Tahoma"/>
          <w:iCs/>
          <w:lang w:val="sr-Latn-RS" w:eastAsia="ru-RU"/>
        </w:rPr>
      </w:pPr>
    </w:p>
    <w:p w:rsidR="00FE0D0D" w:rsidRDefault="00FE0D0D" w:rsidP="000342FE">
      <w:pPr>
        <w:jc w:val="center"/>
        <w:rPr>
          <w:rFonts w:ascii="Tahoma" w:eastAsia="Times New Roman" w:hAnsi="Tahoma" w:cs="Tahoma"/>
          <w:iCs/>
          <w:lang w:val="sr-Latn-RS" w:eastAsia="ru-RU"/>
        </w:rPr>
      </w:pPr>
    </w:p>
    <w:p w:rsidR="00FE0D0D" w:rsidRDefault="00FE0D0D" w:rsidP="000342FE">
      <w:pPr>
        <w:jc w:val="center"/>
        <w:rPr>
          <w:rFonts w:ascii="Tahoma" w:eastAsia="Times New Roman" w:hAnsi="Tahoma" w:cs="Tahoma"/>
          <w:iCs/>
          <w:lang w:val="sr-Latn-RS" w:eastAsia="ru-RU"/>
        </w:rPr>
      </w:pPr>
    </w:p>
    <w:p w:rsidR="00FE0D0D" w:rsidRDefault="00FE0D0D" w:rsidP="000342FE">
      <w:pPr>
        <w:jc w:val="center"/>
        <w:rPr>
          <w:rFonts w:ascii="Tahoma" w:eastAsia="Times New Roman" w:hAnsi="Tahoma" w:cs="Tahoma"/>
          <w:iCs/>
          <w:lang w:val="sr-Latn-RS" w:eastAsia="ru-RU"/>
        </w:rPr>
      </w:pPr>
    </w:p>
    <w:p w:rsidR="00FE0D0D" w:rsidRDefault="00FE0D0D" w:rsidP="000342FE">
      <w:pPr>
        <w:jc w:val="center"/>
        <w:rPr>
          <w:rFonts w:ascii="Tahoma" w:eastAsia="Times New Roman" w:hAnsi="Tahoma" w:cs="Tahoma"/>
          <w:iCs/>
          <w:lang w:val="sr-Latn-RS" w:eastAsia="ru-RU"/>
        </w:rPr>
      </w:pPr>
    </w:p>
    <w:p w:rsidR="00FE0D0D" w:rsidRDefault="00FE0D0D" w:rsidP="000342FE">
      <w:pPr>
        <w:jc w:val="center"/>
        <w:rPr>
          <w:rFonts w:ascii="Tahoma" w:eastAsia="Times New Roman" w:hAnsi="Tahoma" w:cs="Tahoma"/>
          <w:iCs/>
          <w:lang w:val="sr-Latn-RS" w:eastAsia="ru-RU"/>
        </w:rPr>
      </w:pPr>
    </w:p>
    <w:p w:rsidR="00FE0D0D" w:rsidRDefault="00FE0D0D" w:rsidP="000342FE">
      <w:pPr>
        <w:jc w:val="center"/>
        <w:rPr>
          <w:rFonts w:ascii="Tahoma" w:eastAsia="Times New Roman" w:hAnsi="Tahoma" w:cs="Tahoma"/>
          <w:iCs/>
          <w:lang w:val="sr-Latn-RS" w:eastAsia="ru-RU"/>
        </w:rPr>
      </w:pPr>
    </w:p>
    <w:p w:rsidR="00FE0D0D" w:rsidRDefault="00FE0D0D" w:rsidP="000342FE">
      <w:pPr>
        <w:jc w:val="center"/>
        <w:rPr>
          <w:rFonts w:ascii="Tahoma" w:eastAsia="Times New Roman" w:hAnsi="Tahoma" w:cs="Tahoma"/>
          <w:iCs/>
          <w:lang w:val="sr-Latn-RS" w:eastAsia="ru-RU"/>
        </w:rPr>
      </w:pPr>
    </w:p>
    <w:p w:rsidR="00FE0D0D" w:rsidRDefault="00FE0D0D" w:rsidP="000342FE">
      <w:pPr>
        <w:jc w:val="center"/>
        <w:rPr>
          <w:rFonts w:ascii="Tahoma" w:eastAsia="Times New Roman" w:hAnsi="Tahoma" w:cs="Tahoma"/>
          <w:iCs/>
          <w:lang w:val="sr-Latn-RS" w:eastAsia="ru-RU"/>
        </w:rPr>
      </w:pPr>
    </w:p>
    <w:p w:rsidR="00FE0D0D" w:rsidRDefault="00FE0D0D" w:rsidP="006C39A4">
      <w:pPr>
        <w:rPr>
          <w:rFonts w:ascii="Tahoma" w:eastAsia="Times New Roman" w:hAnsi="Tahoma" w:cs="Tahoma"/>
          <w:iCs/>
          <w:lang w:val="sr-Latn-RS" w:eastAsia="ru-RU"/>
        </w:rPr>
      </w:pPr>
      <w:r>
        <w:rPr>
          <w:rFonts w:ascii="Tahoma" w:eastAsia="Times New Roman" w:hAnsi="Tahoma" w:cs="Tahoma"/>
          <w:iCs/>
          <w:lang w:val="sr-Latn-RS" w:eastAsia="ru-RU"/>
        </w:rPr>
        <w:lastRenderedPageBreak/>
        <w:t xml:space="preserve">                                                    </w:t>
      </w:r>
    </w:p>
    <w:p w:rsidR="000342FE" w:rsidRPr="000342FE" w:rsidRDefault="00FE0D0D" w:rsidP="000342FE">
      <w:pPr>
        <w:jc w:val="center"/>
        <w:rPr>
          <w:rFonts w:ascii="Tahoma" w:eastAsia="Calibri" w:hAnsi="Tahoma" w:cs="Tahoma"/>
        </w:rPr>
      </w:pPr>
      <w:r>
        <w:rPr>
          <w:rFonts w:ascii="Tahoma" w:eastAsia="Times New Roman" w:hAnsi="Tahoma" w:cs="Tahoma"/>
          <w:iCs/>
          <w:lang w:val="sr-Latn-RS" w:eastAsia="ru-RU"/>
        </w:rPr>
        <w:t xml:space="preserve">                                                                               </w:t>
      </w:r>
      <w:r w:rsidR="000342FE" w:rsidRPr="000342FE">
        <w:rPr>
          <w:rFonts w:ascii="Tahoma" w:eastAsia="Calibri" w:hAnsi="Tahoma" w:cs="Tahoma"/>
        </w:rPr>
        <w:t>Appendix No. 1</w:t>
      </w:r>
    </w:p>
    <w:p w:rsidR="000342FE" w:rsidRPr="000342FE" w:rsidRDefault="000342FE" w:rsidP="000342FE">
      <w:pPr>
        <w:ind w:right="0" w:firstLine="709"/>
        <w:jc w:val="center"/>
        <w:rPr>
          <w:rFonts w:ascii="Tahoma" w:eastAsia="Calibri" w:hAnsi="Tahoma" w:cs="Tahoma"/>
          <w:lang w:val="sr-Cyrl-RS"/>
        </w:rPr>
      </w:pPr>
      <w:r w:rsidRPr="000342FE">
        <w:rPr>
          <w:rFonts w:ascii="Tahoma" w:eastAsia="Calibri" w:hAnsi="Tahoma" w:cs="Tahoma"/>
        </w:rPr>
        <w:t xml:space="preserve">                                                                                      to the Contract N</w:t>
      </w:r>
      <w:r w:rsidRPr="000342FE">
        <w:rPr>
          <w:rFonts w:ascii="Tahoma" w:eastAsia="Calibri" w:hAnsi="Tahoma" w:cs="Tahoma"/>
          <w:vertAlign w:val="superscript"/>
        </w:rPr>
        <w:t>o</w:t>
      </w:r>
      <w:r w:rsidRPr="000342FE">
        <w:rPr>
          <w:rFonts w:ascii="Tahoma" w:eastAsia="Calibri" w:hAnsi="Tahoma" w:cs="Tahoma"/>
        </w:rPr>
        <w:t>.</w:t>
      </w:r>
      <w:r w:rsidR="001539DF">
        <w:rPr>
          <w:rFonts w:ascii="Tahoma" w:eastAsia="Calibri" w:hAnsi="Tahoma" w:cs="Tahoma"/>
        </w:rPr>
        <w:t xml:space="preserve"> D ___</w:t>
      </w:r>
      <w:r w:rsidR="00E41B45">
        <w:rPr>
          <w:rFonts w:ascii="Tahoma" w:eastAsia="Calibri" w:hAnsi="Tahoma" w:cs="Tahoma"/>
        </w:rPr>
        <w:t>-2_</w:t>
      </w:r>
    </w:p>
    <w:p w:rsidR="000342FE" w:rsidRPr="000342FE" w:rsidRDefault="000342FE" w:rsidP="000342FE">
      <w:pPr>
        <w:ind w:right="0" w:firstLine="709"/>
        <w:jc w:val="center"/>
        <w:rPr>
          <w:rFonts w:ascii="Tahoma" w:eastAsia="Calibri" w:hAnsi="Tahoma" w:cs="Tahoma"/>
          <w:lang w:val="sr-Latn-RS"/>
        </w:rPr>
      </w:pPr>
      <w:r w:rsidRPr="000342FE">
        <w:rPr>
          <w:rFonts w:ascii="Tahoma" w:eastAsia="Calibri" w:hAnsi="Tahoma" w:cs="Tahoma"/>
        </w:rPr>
        <w:t xml:space="preserve">                                                                  </w:t>
      </w:r>
      <w:r w:rsidR="00FE0D0D">
        <w:rPr>
          <w:rFonts w:ascii="Tahoma" w:eastAsia="Calibri" w:hAnsi="Tahoma" w:cs="Tahoma"/>
        </w:rPr>
        <w:t xml:space="preserve">   </w:t>
      </w:r>
      <w:r w:rsidRPr="000342FE">
        <w:rPr>
          <w:rFonts w:ascii="Tahoma" w:eastAsia="Calibri" w:hAnsi="Tahoma" w:cs="Tahoma"/>
        </w:rPr>
        <w:t xml:space="preserve">dated </w:t>
      </w:r>
      <w:r w:rsidR="001539DF">
        <w:rPr>
          <w:rFonts w:ascii="Tahoma" w:eastAsia="Calibri" w:hAnsi="Tahoma" w:cs="Tahoma"/>
        </w:rPr>
        <w:t>__/__</w:t>
      </w:r>
      <w:r w:rsidR="00E41B45">
        <w:rPr>
          <w:rFonts w:ascii="Tahoma" w:eastAsia="Calibri" w:hAnsi="Tahoma" w:cs="Tahoma"/>
        </w:rPr>
        <w:t>/202_</w:t>
      </w:r>
    </w:p>
    <w:p w:rsidR="00884B43" w:rsidRDefault="00884B43" w:rsidP="000342FE">
      <w:pPr>
        <w:suppressAutoHyphens/>
        <w:ind w:left="6521"/>
        <w:outlineLvl w:val="1"/>
        <w:rPr>
          <w:rFonts w:ascii="Tahoma" w:eastAsia="Times New Roman" w:hAnsi="Tahoma" w:cs="Tahoma"/>
          <w:iCs/>
          <w:lang w:val="sr-Latn-RS" w:eastAsia="ru-RU"/>
        </w:rPr>
      </w:pPr>
    </w:p>
    <w:p w:rsidR="00884B43" w:rsidRPr="001B3F2D" w:rsidRDefault="00884B43" w:rsidP="001B3F2D">
      <w:pPr>
        <w:suppressAutoHyphens/>
        <w:ind w:right="0"/>
        <w:rPr>
          <w:rFonts w:ascii="Tahoma" w:eastAsia="Times New Roman" w:hAnsi="Tahoma" w:cs="Tahoma"/>
          <w:iCs/>
          <w:lang w:eastAsia="ru-RU"/>
        </w:rPr>
      </w:pPr>
      <w:r>
        <w:rPr>
          <w:rFonts w:ascii="Tahoma" w:eastAsia="Times New Roman" w:hAnsi="Tahoma" w:cs="Tahoma"/>
          <w:iCs/>
          <w:lang w:val="sr-Latn-RS" w:eastAsia="ru-RU"/>
        </w:rPr>
        <w:t xml:space="preserve">                                                         </w:t>
      </w:r>
      <w:r w:rsidR="000342FE" w:rsidRPr="009206C4">
        <w:rPr>
          <w:rFonts w:ascii="Tahoma" w:eastAsia="Times New Roman" w:hAnsi="Tahoma" w:cs="Tahoma"/>
          <w:b/>
          <w:iCs/>
          <w:lang w:eastAsia="ru-RU"/>
        </w:rPr>
        <w:t>SPECIFICATION</w:t>
      </w:r>
    </w:p>
    <w:p w:rsidR="00884B43" w:rsidRDefault="00884B43" w:rsidP="00C164FF">
      <w:pPr>
        <w:rPr>
          <w:rFonts w:ascii="Tahoma" w:eastAsia="Times New Roman" w:hAnsi="Tahoma" w:cs="Tahoma"/>
          <w:iCs/>
          <w:lang w:val="sr-Latn-RS" w:eastAsia="ru-RU"/>
        </w:rPr>
      </w:pPr>
    </w:p>
    <w:p w:rsidR="00CE33DE" w:rsidRPr="00CE33DE" w:rsidRDefault="00884B43" w:rsidP="00CE33DE">
      <w:pPr>
        <w:rPr>
          <w:rFonts w:ascii="Tahoma" w:eastAsia="Times New Roman" w:hAnsi="Tahoma" w:cs="Tahoma"/>
          <w:b/>
          <w:lang w:val="sr-Latn-BA"/>
        </w:rPr>
      </w:pPr>
      <w:r w:rsidRPr="009522FD">
        <w:rPr>
          <w:rFonts w:ascii="Tahoma" w:eastAsia="Times New Roman" w:hAnsi="Tahoma" w:cs="Tahoma"/>
          <w:b/>
          <w:iCs/>
          <w:lang w:val="sr-Latn-RS" w:eastAsia="ru-RU"/>
        </w:rPr>
        <w:t xml:space="preserve">     </w:t>
      </w:r>
      <w:r w:rsidR="00CE33DE" w:rsidRPr="00CE33DE">
        <w:rPr>
          <w:rFonts w:ascii="Tahoma" w:eastAsia="Calibri" w:hAnsi="Tahoma" w:cs="Tahoma"/>
          <w:b/>
        </w:rPr>
        <w:t>Supplier:</w:t>
      </w:r>
      <w:r w:rsidR="00CE33DE" w:rsidRPr="00CE33DE">
        <w:rPr>
          <w:rFonts w:ascii="Tahoma" w:eastAsia="Calibri" w:hAnsi="Tahoma" w:cs="Tahoma"/>
        </w:rPr>
        <w:t xml:space="preserve"> </w:t>
      </w:r>
    </w:p>
    <w:p w:rsidR="00CE33DE" w:rsidRPr="00CE33DE" w:rsidRDefault="00CE33DE" w:rsidP="00CE33DE">
      <w:pPr>
        <w:ind w:right="0"/>
        <w:rPr>
          <w:rFonts w:ascii="Tahoma" w:eastAsia="Calibri" w:hAnsi="Tahoma" w:cs="Tahoma"/>
        </w:rPr>
      </w:pPr>
      <w:r>
        <w:rPr>
          <w:rFonts w:ascii="Tahoma" w:eastAsia="Calibri" w:hAnsi="Tahoma" w:cs="Tahoma"/>
        </w:rPr>
        <w:t xml:space="preserve">     </w:t>
      </w:r>
      <w:r w:rsidRPr="00CE33DE">
        <w:rPr>
          <w:rFonts w:ascii="Tahoma" w:eastAsia="Calibri" w:hAnsi="Tahoma" w:cs="Tahoma"/>
        </w:rPr>
        <w:t xml:space="preserve">Address: </w:t>
      </w:r>
    </w:p>
    <w:p w:rsidR="009206C4" w:rsidRPr="009206C4" w:rsidRDefault="009206C4" w:rsidP="00CE33DE">
      <w:pPr>
        <w:widowControl w:val="0"/>
        <w:tabs>
          <w:tab w:val="left" w:leader="underscore" w:pos="9639"/>
        </w:tabs>
        <w:spacing w:line="264" w:lineRule="exact"/>
        <w:rPr>
          <w:rFonts w:ascii="Tahoma" w:eastAsia="Tahoma" w:hAnsi="Tahoma" w:cs="Tahoma"/>
          <w:color w:val="000000"/>
          <w:lang w:eastAsia="sr-Cyrl-BA" w:bidi="sr-Cyrl-BA"/>
        </w:rPr>
      </w:pPr>
    </w:p>
    <w:p w:rsidR="00E41B45" w:rsidRPr="009206C4" w:rsidRDefault="0072508C" w:rsidP="00C653EE">
      <w:pPr>
        <w:rPr>
          <w:rFonts w:ascii="Tahoma" w:eastAsia="Times New Roman" w:hAnsi="Tahoma" w:cs="Tahoma"/>
          <w:iCs/>
          <w:lang w:eastAsia="ru-RU"/>
        </w:rPr>
      </w:pPr>
      <w:r>
        <w:rPr>
          <w:rFonts w:ascii="Tahoma" w:eastAsia="Times New Roman" w:hAnsi="Tahoma" w:cs="Tahoma"/>
          <w:iCs/>
          <w:lang w:val="sr-Latn-RS" w:eastAsia="ru-RU"/>
        </w:rPr>
        <w:t xml:space="preserve">     </w:t>
      </w:r>
      <w:r w:rsidR="009206C4" w:rsidRPr="009206C4">
        <w:rPr>
          <w:rFonts w:ascii="Tahoma" w:eastAsia="Times New Roman" w:hAnsi="Tahoma" w:cs="Tahoma"/>
          <w:iCs/>
          <w:lang w:eastAsia="ru-RU"/>
        </w:rPr>
        <w:t>To the Contract for the delivery of Goods N</w:t>
      </w:r>
      <w:r w:rsidR="009206C4" w:rsidRPr="009206C4">
        <w:rPr>
          <w:rFonts w:ascii="Tahoma" w:eastAsia="Times New Roman" w:hAnsi="Tahoma" w:cs="Tahoma"/>
          <w:iCs/>
          <w:vertAlign w:val="superscript"/>
          <w:lang w:eastAsia="ru-RU"/>
        </w:rPr>
        <w:t>o</w:t>
      </w:r>
      <w:r w:rsidR="009206C4" w:rsidRPr="009206C4">
        <w:rPr>
          <w:rFonts w:ascii="Tahoma" w:eastAsia="Times New Roman" w:hAnsi="Tahoma" w:cs="Tahoma"/>
          <w:iCs/>
          <w:lang w:eastAsia="ru-RU"/>
        </w:rPr>
        <w:t xml:space="preserve">. D </w:t>
      </w:r>
      <w:r w:rsidR="001539DF">
        <w:rPr>
          <w:rFonts w:ascii="Tahoma" w:eastAsia="Times New Roman" w:hAnsi="Tahoma" w:cs="Tahoma"/>
          <w:iCs/>
          <w:lang w:val="sr-Latn-RS" w:eastAsia="ru-RU"/>
        </w:rPr>
        <w:t>____</w:t>
      </w:r>
      <w:r w:rsidR="00E41B45">
        <w:rPr>
          <w:rFonts w:ascii="Tahoma" w:eastAsia="Times New Roman" w:hAnsi="Tahoma" w:cs="Tahoma"/>
          <w:iCs/>
          <w:lang w:eastAsia="ru-RU"/>
        </w:rPr>
        <w:t>-2_</w:t>
      </w:r>
      <w:r w:rsidR="009206C4" w:rsidRPr="009206C4">
        <w:rPr>
          <w:rFonts w:ascii="Tahoma" w:eastAsia="Times New Roman" w:hAnsi="Tahoma" w:cs="Tahoma"/>
          <w:iCs/>
          <w:lang w:eastAsia="ru-RU"/>
        </w:rPr>
        <w:t xml:space="preserve"> dated </w:t>
      </w:r>
      <w:r w:rsidR="001539DF">
        <w:rPr>
          <w:rFonts w:ascii="Tahoma" w:eastAsia="Times New Roman" w:hAnsi="Tahoma" w:cs="Tahoma"/>
          <w:iCs/>
          <w:lang w:val="sr-Latn-RS" w:eastAsia="ru-RU"/>
        </w:rPr>
        <w:t>__</w:t>
      </w:r>
      <w:r w:rsidR="001539DF">
        <w:rPr>
          <w:rFonts w:ascii="Tahoma" w:eastAsia="Times New Roman" w:hAnsi="Tahoma" w:cs="Tahoma"/>
          <w:iCs/>
          <w:lang w:eastAsia="ru-RU"/>
        </w:rPr>
        <w:t>/__</w:t>
      </w:r>
      <w:r w:rsidR="00E41B45">
        <w:rPr>
          <w:rFonts w:ascii="Tahoma" w:eastAsia="Times New Roman" w:hAnsi="Tahoma" w:cs="Tahoma"/>
          <w:iCs/>
          <w:lang w:eastAsia="ru-RU"/>
        </w:rPr>
        <w:t>/202_</w:t>
      </w:r>
    </w:p>
    <w:p w:rsidR="00C653EE" w:rsidRPr="009206C4" w:rsidRDefault="00C653EE" w:rsidP="00C653EE">
      <w:pPr>
        <w:rPr>
          <w:rFonts w:ascii="Tahoma" w:eastAsia="Times New Roman" w:hAnsi="Tahoma" w:cs="Tahoma"/>
          <w:iCs/>
          <w:lang w:eastAsia="ru-RU"/>
        </w:rPr>
      </w:pPr>
    </w:p>
    <w:p w:rsidR="0004539D" w:rsidRPr="009206C4" w:rsidRDefault="00626B32" w:rsidP="002C34A8">
      <w:pPr>
        <w:rPr>
          <w:rFonts w:ascii="Tahoma" w:eastAsia="Calibri" w:hAnsi="Tahoma" w:cs="Tahoma"/>
          <w:b/>
        </w:rPr>
      </w:pPr>
      <w:r w:rsidRPr="009206C4">
        <w:rPr>
          <w:rFonts w:ascii="Tahoma" w:eastAsia="Times New Roman" w:hAnsi="Tahoma" w:cs="Tahoma"/>
          <w:iCs/>
          <w:lang w:eastAsia="ru-RU"/>
        </w:rPr>
        <w:t xml:space="preserve">    </w:t>
      </w:r>
      <w:r w:rsidR="0004539D" w:rsidRPr="009206C4">
        <w:rPr>
          <w:rFonts w:ascii="Tahoma" w:eastAsia="Calibri" w:hAnsi="Tahoma" w:cs="Tahoma"/>
          <w:b/>
        </w:rPr>
        <w:t>Customer: “OPTIMA Grupa” d.o.o.</w:t>
      </w:r>
      <w:r w:rsidR="0004539D">
        <w:rPr>
          <w:rFonts w:ascii="Tahoma" w:eastAsia="Calibri" w:hAnsi="Tahoma" w:cs="Tahoma"/>
          <w:b/>
        </w:rPr>
        <w:t xml:space="preserve"> </w:t>
      </w:r>
      <w:r w:rsidR="0004539D" w:rsidRPr="001A17C7">
        <w:rPr>
          <w:rFonts w:ascii="Tahoma" w:eastAsia="Calibri" w:hAnsi="Tahoma" w:cs="Tahoma"/>
          <w:b/>
        </w:rPr>
        <w:t>Banja Luka</w:t>
      </w:r>
    </w:p>
    <w:p w:rsidR="0004539D" w:rsidRPr="009206C4" w:rsidRDefault="0004539D" w:rsidP="0004539D">
      <w:pPr>
        <w:ind w:right="0"/>
        <w:rPr>
          <w:rFonts w:ascii="Tahoma" w:eastAsia="Calibri" w:hAnsi="Tahoma" w:cs="Tahoma"/>
        </w:rPr>
      </w:pPr>
      <w:r>
        <w:rPr>
          <w:rFonts w:ascii="Tahoma" w:eastAsia="Calibri" w:hAnsi="Tahoma" w:cs="Tahoma"/>
        </w:rPr>
        <w:t xml:space="preserve">    </w:t>
      </w:r>
      <w:r w:rsidRPr="009206C4">
        <w:rPr>
          <w:rFonts w:ascii="Tahoma" w:eastAsia="Calibri" w:hAnsi="Tahoma" w:cs="Tahoma"/>
        </w:rPr>
        <w:t>Address: Kralja Alfonsa XIII 37a, 78000 Banja Luka, Bosnia and Herzegovina</w:t>
      </w:r>
    </w:p>
    <w:tbl>
      <w:tblPr>
        <w:tblpPr w:leftFromText="180" w:rightFromText="180" w:vertAnchor="text" w:horzAnchor="margin" w:tblpXSpec="center" w:tblpY="19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842"/>
        <w:gridCol w:w="709"/>
        <w:gridCol w:w="1418"/>
        <w:gridCol w:w="1275"/>
        <w:gridCol w:w="1276"/>
        <w:gridCol w:w="1418"/>
        <w:gridCol w:w="2251"/>
      </w:tblGrid>
      <w:tr w:rsidR="00A01FE1" w:rsidRPr="00FE27C0" w:rsidTr="00CE33DE">
        <w:trPr>
          <w:trHeight w:val="581"/>
        </w:trPr>
        <w:tc>
          <w:tcPr>
            <w:tcW w:w="534" w:type="dxa"/>
          </w:tcPr>
          <w:p w:rsidR="00A01FE1" w:rsidRPr="009522FD" w:rsidRDefault="00A01FE1" w:rsidP="0071657B">
            <w:pPr>
              <w:spacing w:after="120"/>
              <w:ind w:right="0"/>
              <w:rPr>
                <w:rFonts w:ascii="Tahoma" w:eastAsia="Calibri" w:hAnsi="Tahoma" w:cs="Tahoma"/>
              </w:rPr>
            </w:pPr>
            <w:r w:rsidRPr="009522FD">
              <w:rPr>
                <w:rFonts w:ascii="Tahoma" w:eastAsia="Calibri" w:hAnsi="Tahoma" w:cs="Tahoma"/>
              </w:rPr>
              <w:t>N</w:t>
            </w:r>
            <w:r w:rsidRPr="009522FD">
              <w:rPr>
                <w:rFonts w:ascii="Tahoma" w:eastAsia="Calibri" w:hAnsi="Tahoma" w:cs="Tahoma"/>
                <w:vertAlign w:val="superscript"/>
              </w:rPr>
              <w:t>o</w:t>
            </w:r>
          </w:p>
        </w:tc>
        <w:tc>
          <w:tcPr>
            <w:tcW w:w="1842" w:type="dxa"/>
          </w:tcPr>
          <w:p w:rsidR="00A01FE1" w:rsidRPr="009522FD" w:rsidRDefault="00A01FE1" w:rsidP="0071657B">
            <w:pPr>
              <w:spacing w:after="120"/>
              <w:ind w:right="0"/>
              <w:jc w:val="center"/>
              <w:rPr>
                <w:rFonts w:ascii="Tahoma" w:eastAsia="Calibri" w:hAnsi="Tahoma" w:cs="Tahoma"/>
              </w:rPr>
            </w:pPr>
            <w:r w:rsidRPr="009522FD">
              <w:rPr>
                <w:rFonts w:ascii="Tahoma" w:eastAsia="Calibri" w:hAnsi="Tahoma" w:cs="Tahoma"/>
              </w:rPr>
              <w:t>Name of goods</w:t>
            </w:r>
          </w:p>
        </w:tc>
        <w:tc>
          <w:tcPr>
            <w:tcW w:w="709" w:type="dxa"/>
          </w:tcPr>
          <w:p w:rsidR="00A01FE1" w:rsidRPr="009522FD" w:rsidRDefault="00A01FE1" w:rsidP="0071657B">
            <w:pPr>
              <w:spacing w:after="120"/>
              <w:ind w:right="0"/>
              <w:jc w:val="center"/>
              <w:rPr>
                <w:rFonts w:ascii="Tahoma" w:eastAsia="Calibri" w:hAnsi="Tahoma" w:cs="Tahoma"/>
              </w:rPr>
            </w:pPr>
            <w:r w:rsidRPr="009522FD">
              <w:rPr>
                <w:rFonts w:ascii="Tahoma" w:eastAsia="Calibri" w:hAnsi="Tahoma" w:cs="Tahoma"/>
              </w:rPr>
              <w:t>Unit</w:t>
            </w:r>
          </w:p>
        </w:tc>
        <w:tc>
          <w:tcPr>
            <w:tcW w:w="1418" w:type="dxa"/>
          </w:tcPr>
          <w:p w:rsidR="00A01FE1" w:rsidRPr="009522FD" w:rsidRDefault="00A01FE1" w:rsidP="0071657B">
            <w:pPr>
              <w:spacing w:after="120"/>
              <w:ind w:right="0"/>
              <w:jc w:val="center"/>
              <w:rPr>
                <w:rFonts w:ascii="Tahoma" w:eastAsia="Calibri" w:hAnsi="Tahoma" w:cs="Tahoma"/>
              </w:rPr>
            </w:pPr>
            <w:r w:rsidRPr="009522FD">
              <w:rPr>
                <w:rFonts w:ascii="Tahoma" w:eastAsia="Calibri" w:hAnsi="Tahoma" w:cs="Tahoma"/>
              </w:rPr>
              <w:t>Quantity</w:t>
            </w:r>
          </w:p>
        </w:tc>
        <w:tc>
          <w:tcPr>
            <w:tcW w:w="1275" w:type="dxa"/>
          </w:tcPr>
          <w:p w:rsidR="00A01FE1" w:rsidRPr="009522FD" w:rsidRDefault="00A01FE1" w:rsidP="0071657B">
            <w:pPr>
              <w:spacing w:after="120"/>
              <w:ind w:right="0"/>
              <w:jc w:val="center"/>
              <w:rPr>
                <w:rFonts w:ascii="Tahoma" w:eastAsia="Calibri" w:hAnsi="Tahoma" w:cs="Tahoma"/>
              </w:rPr>
            </w:pPr>
            <w:r w:rsidRPr="009522FD">
              <w:rPr>
                <w:rFonts w:ascii="Tahoma" w:eastAsia="Calibri" w:hAnsi="Tahoma" w:cs="Tahoma"/>
              </w:rPr>
              <w:t>Price for 1 unit</w:t>
            </w:r>
          </w:p>
        </w:tc>
        <w:tc>
          <w:tcPr>
            <w:tcW w:w="1276" w:type="dxa"/>
          </w:tcPr>
          <w:p w:rsidR="00A01FE1" w:rsidRPr="009522FD" w:rsidRDefault="00A01FE1" w:rsidP="0071657B">
            <w:pPr>
              <w:spacing w:after="120"/>
              <w:ind w:right="0"/>
              <w:jc w:val="center"/>
              <w:rPr>
                <w:rFonts w:ascii="Tahoma" w:eastAsia="Calibri" w:hAnsi="Tahoma" w:cs="Tahoma"/>
              </w:rPr>
            </w:pPr>
            <w:r w:rsidRPr="009522FD">
              <w:rPr>
                <w:rFonts w:ascii="Tahoma" w:eastAsia="Calibri" w:hAnsi="Tahoma" w:cs="Tahoma"/>
              </w:rPr>
              <w:t>Packing</w:t>
            </w:r>
          </w:p>
        </w:tc>
        <w:tc>
          <w:tcPr>
            <w:tcW w:w="1418" w:type="dxa"/>
          </w:tcPr>
          <w:p w:rsidR="00A01FE1" w:rsidRPr="009522FD" w:rsidRDefault="00A01FE1" w:rsidP="0071657B">
            <w:pPr>
              <w:spacing w:after="120"/>
              <w:ind w:right="0"/>
              <w:jc w:val="center"/>
              <w:rPr>
                <w:rFonts w:ascii="Tahoma" w:eastAsia="Calibri" w:hAnsi="Tahoma" w:cs="Tahoma"/>
              </w:rPr>
            </w:pPr>
            <w:r w:rsidRPr="00BE537C">
              <w:rPr>
                <w:rFonts w:ascii="Tahoma" w:hAnsi="Tahoma" w:cs="Tahoma"/>
              </w:rPr>
              <w:t>Term of guarantee</w:t>
            </w:r>
          </w:p>
        </w:tc>
        <w:tc>
          <w:tcPr>
            <w:tcW w:w="2251" w:type="dxa"/>
          </w:tcPr>
          <w:p w:rsidR="00A01FE1" w:rsidRPr="009522FD" w:rsidRDefault="00A01FE1" w:rsidP="0071657B">
            <w:pPr>
              <w:spacing w:after="120"/>
              <w:ind w:right="0"/>
              <w:jc w:val="center"/>
              <w:rPr>
                <w:rFonts w:ascii="Tahoma" w:eastAsia="Calibri" w:hAnsi="Tahoma" w:cs="Tahoma"/>
              </w:rPr>
            </w:pPr>
            <w:r w:rsidRPr="009522FD">
              <w:rPr>
                <w:rFonts w:ascii="Tahoma" w:eastAsia="Calibri" w:hAnsi="Tahoma" w:cs="Tahoma"/>
              </w:rPr>
              <w:t xml:space="preserve">Sum, </w:t>
            </w:r>
            <w:r w:rsidRPr="009522FD">
              <w:t xml:space="preserve"> </w:t>
            </w:r>
            <w:r w:rsidRPr="009522FD">
              <w:rPr>
                <w:rFonts w:ascii="Tahoma" w:eastAsia="Calibri" w:hAnsi="Tahoma" w:cs="Tahoma"/>
              </w:rPr>
              <w:t>excluding VAT</w:t>
            </w:r>
          </w:p>
        </w:tc>
      </w:tr>
      <w:tr w:rsidR="00A01FE1" w:rsidRPr="00FE27C0" w:rsidTr="00CE33DE">
        <w:trPr>
          <w:trHeight w:val="1620"/>
        </w:trPr>
        <w:tc>
          <w:tcPr>
            <w:tcW w:w="534" w:type="dxa"/>
          </w:tcPr>
          <w:p w:rsidR="00A01FE1" w:rsidRPr="009522FD" w:rsidRDefault="00A01FE1" w:rsidP="0071657B">
            <w:pPr>
              <w:spacing w:after="120"/>
              <w:ind w:right="0"/>
              <w:rPr>
                <w:rFonts w:ascii="Tahoma" w:eastAsia="Calibri" w:hAnsi="Tahoma" w:cs="Tahoma"/>
              </w:rPr>
            </w:pPr>
            <w:r w:rsidRPr="009522FD">
              <w:rPr>
                <w:rFonts w:ascii="Tahoma" w:eastAsia="Calibri" w:hAnsi="Tahoma" w:cs="Tahoma"/>
              </w:rPr>
              <w:t>1.</w:t>
            </w:r>
          </w:p>
        </w:tc>
        <w:tc>
          <w:tcPr>
            <w:tcW w:w="1842" w:type="dxa"/>
          </w:tcPr>
          <w:p w:rsidR="00A01FE1" w:rsidRPr="009522FD" w:rsidRDefault="00A01FE1" w:rsidP="005329A5">
            <w:pPr>
              <w:spacing w:after="120"/>
              <w:ind w:right="0"/>
              <w:rPr>
                <w:rFonts w:ascii="Tahoma" w:eastAsia="Calibri" w:hAnsi="Tahoma" w:cs="Tahoma"/>
                <w:lang w:val="sr-Cyrl-RS"/>
              </w:rPr>
            </w:pPr>
          </w:p>
        </w:tc>
        <w:tc>
          <w:tcPr>
            <w:tcW w:w="709" w:type="dxa"/>
          </w:tcPr>
          <w:p w:rsidR="00A01FE1" w:rsidRPr="009522FD" w:rsidRDefault="00A01FE1" w:rsidP="0071657B">
            <w:pPr>
              <w:spacing w:after="120"/>
              <w:ind w:right="0"/>
              <w:rPr>
                <w:rFonts w:ascii="Tahoma" w:eastAsia="Calibri" w:hAnsi="Tahoma" w:cs="Tahoma"/>
              </w:rPr>
            </w:pPr>
          </w:p>
        </w:tc>
        <w:tc>
          <w:tcPr>
            <w:tcW w:w="1418" w:type="dxa"/>
          </w:tcPr>
          <w:p w:rsidR="00A01FE1" w:rsidRPr="009522FD" w:rsidRDefault="00A01FE1" w:rsidP="0071657B">
            <w:pPr>
              <w:spacing w:after="120"/>
              <w:ind w:right="0"/>
              <w:rPr>
                <w:rFonts w:ascii="Tahoma" w:eastAsia="Calibri" w:hAnsi="Tahoma" w:cs="Tahoma"/>
              </w:rPr>
            </w:pPr>
          </w:p>
        </w:tc>
        <w:tc>
          <w:tcPr>
            <w:tcW w:w="1275" w:type="dxa"/>
          </w:tcPr>
          <w:p w:rsidR="00A01FE1" w:rsidRPr="009522FD" w:rsidRDefault="00A01FE1" w:rsidP="0071657B">
            <w:pPr>
              <w:spacing w:after="120"/>
              <w:ind w:right="0"/>
              <w:rPr>
                <w:rFonts w:ascii="Tahoma" w:eastAsia="Calibri" w:hAnsi="Tahoma" w:cs="Tahoma"/>
              </w:rPr>
            </w:pPr>
          </w:p>
        </w:tc>
        <w:tc>
          <w:tcPr>
            <w:tcW w:w="1276" w:type="dxa"/>
          </w:tcPr>
          <w:p w:rsidR="00A01FE1" w:rsidRPr="009522FD" w:rsidRDefault="00A01FE1" w:rsidP="002B7236">
            <w:pPr>
              <w:spacing w:after="120"/>
              <w:ind w:right="0"/>
              <w:rPr>
                <w:rFonts w:ascii="Tahoma" w:eastAsia="Calibri" w:hAnsi="Tahoma" w:cs="Tahoma"/>
              </w:rPr>
            </w:pPr>
          </w:p>
        </w:tc>
        <w:tc>
          <w:tcPr>
            <w:tcW w:w="1418" w:type="dxa"/>
          </w:tcPr>
          <w:p w:rsidR="00A01FE1" w:rsidRPr="009522FD" w:rsidRDefault="00460C2C" w:rsidP="0071657B">
            <w:pPr>
              <w:spacing w:after="120"/>
              <w:ind w:right="0"/>
              <w:rPr>
                <w:rFonts w:ascii="Tahoma" w:eastAsia="Calibri" w:hAnsi="Tahoma" w:cs="Tahoma"/>
              </w:rPr>
            </w:pPr>
            <w:r>
              <w:rPr>
                <w:rFonts w:ascii="Tahoma" w:eastAsia="Calibri" w:hAnsi="Tahoma" w:cs="Tahoma"/>
              </w:rPr>
              <w:t>12 month</w:t>
            </w:r>
          </w:p>
        </w:tc>
        <w:tc>
          <w:tcPr>
            <w:tcW w:w="2251" w:type="dxa"/>
          </w:tcPr>
          <w:p w:rsidR="00A01FE1" w:rsidRPr="009522FD" w:rsidRDefault="00A01FE1" w:rsidP="0071657B">
            <w:pPr>
              <w:spacing w:after="120"/>
              <w:ind w:right="0"/>
              <w:rPr>
                <w:rFonts w:ascii="Tahoma" w:eastAsia="Calibri" w:hAnsi="Tahoma" w:cs="Tahoma"/>
              </w:rPr>
            </w:pPr>
          </w:p>
        </w:tc>
      </w:tr>
    </w:tbl>
    <w:p w:rsidR="004448A9" w:rsidRDefault="004448A9" w:rsidP="004448A9">
      <w:pPr>
        <w:rPr>
          <w:rFonts w:ascii="Tahoma" w:eastAsia="Calibri" w:hAnsi="Tahoma" w:cs="Tahoma"/>
          <w:bCs/>
        </w:rPr>
      </w:pPr>
    </w:p>
    <w:p w:rsidR="004448A9" w:rsidRPr="004448A9" w:rsidRDefault="004448A9" w:rsidP="004448A9">
      <w:pPr>
        <w:rPr>
          <w:rFonts w:ascii="Tahoma" w:eastAsia="Calibri" w:hAnsi="Tahoma" w:cs="Tahoma"/>
          <w:bCs/>
        </w:rPr>
      </w:pPr>
      <w:r>
        <w:rPr>
          <w:rFonts w:ascii="Tahoma" w:eastAsia="Calibri" w:hAnsi="Tahoma" w:cs="Tahoma"/>
          <w:bCs/>
        </w:rPr>
        <w:t xml:space="preserve">       </w:t>
      </w:r>
      <w:r w:rsidRPr="004448A9">
        <w:rPr>
          <w:rFonts w:ascii="Tahoma" w:eastAsia="Calibri" w:hAnsi="Tahoma" w:cs="Tahoma"/>
          <w:bCs/>
        </w:rPr>
        <w:t>The list of the technical documentation attached to the Goods:</w:t>
      </w:r>
    </w:p>
    <w:p w:rsidR="00C653EE" w:rsidRDefault="004448A9" w:rsidP="004448A9">
      <w:pPr>
        <w:rPr>
          <w:rFonts w:ascii="Tahoma" w:eastAsia="Times New Roman" w:hAnsi="Tahoma" w:cs="Tahoma"/>
          <w:iCs/>
          <w:lang w:val="sr-Latn-BA" w:eastAsia="ru-RU"/>
        </w:rPr>
      </w:pPr>
      <w:r>
        <w:rPr>
          <w:rFonts w:ascii="Tahoma" w:eastAsia="Calibri" w:hAnsi="Tahoma" w:cs="Tahoma"/>
          <w:bCs/>
          <w:lang w:val="sr-Latn-RS"/>
        </w:rPr>
        <w:t xml:space="preserve">       </w:t>
      </w:r>
      <w:r w:rsidRPr="00465936">
        <w:rPr>
          <w:rFonts w:ascii="Tahoma" w:eastAsia="Calibri" w:hAnsi="Tahoma" w:cs="Tahoma"/>
          <w:bCs/>
        </w:rPr>
        <w:t>1)</w:t>
      </w:r>
      <w:r w:rsidRPr="00465936">
        <w:rPr>
          <w:rFonts w:ascii="Tahoma" w:eastAsia="Calibri" w:hAnsi="Tahoma" w:cs="Tahoma"/>
          <w:bCs/>
        </w:rPr>
        <w:tab/>
        <w:t>PDI (product data information)</w:t>
      </w:r>
    </w:p>
    <w:p w:rsidR="00C653EE" w:rsidRPr="00110DCD" w:rsidRDefault="00C653EE" w:rsidP="00C653EE">
      <w:pPr>
        <w:rPr>
          <w:rFonts w:ascii="Tahoma" w:eastAsia="Times New Roman" w:hAnsi="Tahoma" w:cs="Tahoma"/>
          <w:iCs/>
          <w:lang w:val="sr-Latn-BA" w:eastAsia="ru-RU"/>
        </w:rPr>
      </w:pPr>
    </w:p>
    <w:p w:rsidR="00C653EE" w:rsidRPr="0071657B" w:rsidRDefault="006C39A4" w:rsidP="00C653EE">
      <w:pPr>
        <w:jc w:val="center"/>
        <w:rPr>
          <w:rFonts w:ascii="Tahoma" w:eastAsia="Times New Roman" w:hAnsi="Tahoma" w:cs="Tahoma"/>
          <w:b/>
          <w:iCs/>
          <w:lang w:eastAsia="ru-RU"/>
        </w:rPr>
      </w:pPr>
      <w:r>
        <w:rPr>
          <w:rFonts w:ascii="Tahoma" w:eastAsia="Times New Roman" w:hAnsi="Tahoma" w:cs="Tahoma"/>
          <w:b/>
          <w:iCs/>
          <w:lang w:eastAsia="ru-RU"/>
        </w:rPr>
        <w:t>DETAILS</w:t>
      </w:r>
      <w:r w:rsidR="0071657B" w:rsidRPr="0071657B">
        <w:rPr>
          <w:rFonts w:ascii="Tahoma" w:eastAsia="Times New Roman" w:hAnsi="Tahoma" w:cs="Tahoma"/>
          <w:b/>
          <w:iCs/>
          <w:lang w:eastAsia="ru-RU"/>
        </w:rPr>
        <w:t xml:space="preserve"> AND SIGNATURES OF THE PARTIES:</w:t>
      </w:r>
    </w:p>
    <w:p w:rsidR="00C653EE" w:rsidRPr="00C653EE" w:rsidRDefault="00C653EE" w:rsidP="00C653EE">
      <w:pPr>
        <w:rPr>
          <w:rFonts w:ascii="Tahoma" w:eastAsia="Times New Roman" w:hAnsi="Tahoma" w:cs="Tahoma"/>
          <w:iCs/>
          <w:lang w:val="sr-Latn-BA" w:eastAsia="ru-RU"/>
        </w:rPr>
      </w:pPr>
    </w:p>
    <w:p w:rsidR="00C653EE" w:rsidRPr="009522FD" w:rsidRDefault="00626B32" w:rsidP="00C653EE">
      <w:pPr>
        <w:rPr>
          <w:rFonts w:ascii="Tahoma" w:eastAsia="Calibri" w:hAnsi="Tahoma" w:cs="Tahoma"/>
          <w:b/>
          <w:lang w:val="sr-Latn-BA"/>
        </w:rPr>
      </w:pPr>
      <w:r w:rsidRPr="009522FD">
        <w:rPr>
          <w:rFonts w:ascii="Tahoma" w:eastAsia="Calibri" w:hAnsi="Tahoma" w:cs="Tahoma"/>
          <w:b/>
          <w:lang w:val="sr-Latn-BA"/>
        </w:rPr>
        <w:t xml:space="preserve">         </w:t>
      </w:r>
      <w:r w:rsidR="0071657B" w:rsidRPr="009522FD">
        <w:rPr>
          <w:rFonts w:ascii="Tahoma" w:eastAsia="Calibri" w:hAnsi="Tahoma" w:cs="Tahoma"/>
          <w:b/>
          <w:lang w:val="ru-RU"/>
        </w:rPr>
        <w:t>Supplier:</w:t>
      </w:r>
      <w:r w:rsidR="00281C5F" w:rsidRPr="00281C5F">
        <w:rPr>
          <w:rFonts w:ascii="Tahoma" w:eastAsia="Calibri" w:hAnsi="Tahoma" w:cs="Tahoma"/>
        </w:rPr>
        <w:tab/>
      </w:r>
      <w:r w:rsidR="00281C5F" w:rsidRPr="00281C5F">
        <w:rPr>
          <w:rFonts w:ascii="Tahoma" w:eastAsia="Calibri" w:hAnsi="Tahoma" w:cs="Tahoma"/>
        </w:rPr>
        <w:tab/>
      </w:r>
      <w:r w:rsidR="00281C5F" w:rsidRPr="00281C5F">
        <w:rPr>
          <w:rFonts w:ascii="Tahoma" w:eastAsia="Calibri" w:hAnsi="Tahoma" w:cs="Tahoma"/>
        </w:rPr>
        <w:tab/>
      </w:r>
      <w:r w:rsidR="00281C5F" w:rsidRPr="00281C5F">
        <w:rPr>
          <w:rFonts w:ascii="Tahoma" w:eastAsia="Calibri" w:hAnsi="Tahoma" w:cs="Tahoma"/>
        </w:rPr>
        <w:tab/>
      </w:r>
      <w:r w:rsidR="00281C5F" w:rsidRPr="00281C5F">
        <w:rPr>
          <w:rFonts w:ascii="Tahoma" w:eastAsia="Calibri" w:hAnsi="Tahoma" w:cs="Tahoma"/>
        </w:rPr>
        <w:tab/>
      </w:r>
      <w:r w:rsidR="00281C5F" w:rsidRPr="00281C5F">
        <w:rPr>
          <w:rFonts w:ascii="Tahoma" w:eastAsia="Calibri" w:hAnsi="Tahoma" w:cs="Tahoma"/>
        </w:rPr>
        <w:tab/>
      </w:r>
      <w:r w:rsidR="0071657B" w:rsidRPr="009522FD">
        <w:rPr>
          <w:rFonts w:ascii="Tahoma" w:eastAsia="Calibri" w:hAnsi="Tahoma" w:cs="Tahoma"/>
          <w:b/>
          <w:lang w:val="ru-RU"/>
        </w:rPr>
        <w:t>Customer:</w:t>
      </w:r>
    </w:p>
    <w:tbl>
      <w:tblPr>
        <w:tblW w:w="10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25"/>
        <w:gridCol w:w="5125"/>
      </w:tblGrid>
      <w:tr w:rsidR="00C653EE" w:rsidRPr="00C653EE" w:rsidTr="001B3F2D">
        <w:trPr>
          <w:trHeight w:val="3075"/>
          <w:jc w:val="center"/>
        </w:trPr>
        <w:tc>
          <w:tcPr>
            <w:tcW w:w="5125" w:type="dxa"/>
            <w:tcBorders>
              <w:top w:val="single" w:sz="4" w:space="0" w:color="FFFFFF"/>
              <w:left w:val="single" w:sz="4" w:space="0" w:color="FFFFFF"/>
              <w:bottom w:val="single" w:sz="4" w:space="0" w:color="FFFFFF"/>
              <w:right w:val="single" w:sz="4" w:space="0" w:color="FFFFFF"/>
            </w:tcBorders>
          </w:tcPr>
          <w:p w:rsidR="00606BAD" w:rsidRPr="005A68A2" w:rsidRDefault="00606BAD" w:rsidP="00606BAD">
            <w:pPr>
              <w:suppressAutoHyphens/>
              <w:snapToGrid w:val="0"/>
              <w:ind w:right="0"/>
              <w:jc w:val="left"/>
              <w:rPr>
                <w:rFonts w:ascii="Tahoma" w:eastAsia="Calibri" w:hAnsi="Tahoma" w:cs="Tahoma"/>
              </w:rPr>
            </w:pPr>
            <w:r w:rsidRPr="005A68A2">
              <w:rPr>
                <w:rFonts w:ascii="Tahoma" w:eastAsia="Calibri" w:hAnsi="Tahoma" w:cs="Tahoma"/>
              </w:rPr>
              <w:t>Company name:</w:t>
            </w:r>
          </w:p>
          <w:p w:rsidR="00606BAD" w:rsidRPr="005A68A2" w:rsidRDefault="00606BAD" w:rsidP="00606BAD">
            <w:pPr>
              <w:suppressAutoHyphens/>
              <w:snapToGrid w:val="0"/>
              <w:ind w:right="0"/>
              <w:jc w:val="left"/>
              <w:rPr>
                <w:rFonts w:ascii="Tahoma" w:eastAsia="Calibri" w:hAnsi="Tahoma" w:cs="Tahoma"/>
                <w:lang w:val="sr-Latn-RS"/>
              </w:rPr>
            </w:pPr>
            <w:r>
              <w:rPr>
                <w:rFonts w:ascii="Tahoma" w:eastAsia="Calibri" w:hAnsi="Tahoma" w:cs="Tahoma"/>
              </w:rPr>
              <w:t>A</w:t>
            </w:r>
            <w:r w:rsidRPr="005A68A2">
              <w:rPr>
                <w:rFonts w:ascii="Tahoma" w:eastAsia="Calibri" w:hAnsi="Tahoma" w:cs="Tahoma"/>
              </w:rPr>
              <w:t>ddress:</w:t>
            </w:r>
          </w:p>
          <w:p w:rsidR="00606BAD" w:rsidRPr="005A68A2" w:rsidRDefault="00606BAD" w:rsidP="00606BAD">
            <w:pPr>
              <w:suppressAutoHyphens/>
              <w:snapToGrid w:val="0"/>
              <w:ind w:right="0"/>
              <w:jc w:val="left"/>
              <w:rPr>
                <w:rFonts w:ascii="Tahoma" w:eastAsia="Calibri" w:hAnsi="Tahoma" w:cs="Tahoma"/>
              </w:rPr>
            </w:pPr>
            <w:r w:rsidRPr="005A68A2">
              <w:rPr>
                <w:rFonts w:ascii="Tahoma" w:eastAsia="Calibri" w:hAnsi="Tahoma" w:cs="Tahoma"/>
              </w:rPr>
              <w:t>Reg.nomer:</w:t>
            </w:r>
            <w:r w:rsidRPr="005A68A2">
              <w:rPr>
                <w:rFonts w:ascii="Tahoma" w:eastAsia="Calibri" w:hAnsi="Tahoma" w:cs="Tahoma"/>
              </w:rPr>
              <w:tab/>
            </w:r>
          </w:p>
          <w:p w:rsidR="00606BAD" w:rsidRPr="005A68A2" w:rsidRDefault="00606BAD" w:rsidP="00606BAD">
            <w:pPr>
              <w:suppressAutoHyphens/>
              <w:snapToGrid w:val="0"/>
              <w:ind w:right="0"/>
              <w:jc w:val="left"/>
              <w:rPr>
                <w:rFonts w:ascii="Tahoma" w:eastAsia="Times New Roman" w:hAnsi="Tahoma" w:cs="Tahoma"/>
                <w:szCs w:val="20"/>
                <w:lang w:val="sr-Latn-BA" w:eastAsia="ar-SA"/>
              </w:rPr>
            </w:pPr>
            <w:r w:rsidRPr="005A68A2">
              <w:rPr>
                <w:rFonts w:ascii="Tahoma" w:eastAsia="Calibri" w:hAnsi="Tahoma" w:cs="Tahoma"/>
              </w:rPr>
              <w:t>TIN:</w:t>
            </w:r>
            <w:r w:rsidRPr="005A68A2">
              <w:rPr>
                <w:rFonts w:ascii="Tahoma" w:eastAsia="Times New Roman" w:hAnsi="Tahoma" w:cs="Tahoma"/>
                <w:szCs w:val="20"/>
                <w:lang w:val="sr-Latn-BA" w:eastAsia="ar-SA"/>
              </w:rPr>
              <w:t xml:space="preserve">                                                       </w:t>
            </w:r>
          </w:p>
          <w:p w:rsidR="00606BAD" w:rsidRPr="005A68A2" w:rsidRDefault="00606BAD" w:rsidP="00606BAD">
            <w:pPr>
              <w:suppressAutoHyphens/>
              <w:snapToGrid w:val="0"/>
              <w:ind w:right="0"/>
              <w:jc w:val="left"/>
              <w:rPr>
                <w:rFonts w:ascii="Tahoma" w:eastAsia="Calibri" w:hAnsi="Tahoma" w:cs="Tahoma"/>
              </w:rPr>
            </w:pPr>
            <w:r w:rsidRPr="005A68A2">
              <w:rPr>
                <w:rFonts w:ascii="Tahoma" w:eastAsia="Calibri" w:hAnsi="Tahoma" w:cs="Tahoma"/>
              </w:rPr>
              <w:t>Phone:</w:t>
            </w:r>
          </w:p>
          <w:p w:rsidR="00606BAD" w:rsidRPr="005A68A2" w:rsidRDefault="00606BAD" w:rsidP="00606BAD">
            <w:pPr>
              <w:suppressAutoHyphens/>
              <w:snapToGrid w:val="0"/>
              <w:ind w:right="0"/>
              <w:jc w:val="left"/>
              <w:rPr>
                <w:rFonts w:ascii="Tahoma" w:eastAsia="Calibri" w:hAnsi="Tahoma" w:cs="Tahoma"/>
              </w:rPr>
            </w:pPr>
            <w:r w:rsidRPr="005A68A2">
              <w:rPr>
                <w:rFonts w:ascii="Tahoma" w:eastAsia="Calibri" w:hAnsi="Tahoma" w:cs="Tahoma"/>
              </w:rPr>
              <w:t>Bank details:</w:t>
            </w:r>
          </w:p>
          <w:p w:rsidR="00606BAD" w:rsidRPr="005A68A2" w:rsidRDefault="00606BAD" w:rsidP="00606BAD">
            <w:pPr>
              <w:suppressAutoHyphens/>
              <w:snapToGrid w:val="0"/>
              <w:ind w:right="0"/>
              <w:jc w:val="left"/>
              <w:rPr>
                <w:rFonts w:ascii="Tahoma" w:eastAsia="Calibri" w:hAnsi="Tahoma" w:cs="Tahoma"/>
              </w:rPr>
            </w:pPr>
            <w:r w:rsidRPr="005A68A2">
              <w:rPr>
                <w:rFonts w:ascii="Tahoma" w:eastAsia="Calibri" w:hAnsi="Tahoma" w:cs="Tahoma"/>
              </w:rPr>
              <w:t>Number of the settlement account:</w:t>
            </w:r>
          </w:p>
          <w:p w:rsidR="00606BAD" w:rsidRPr="006C7088" w:rsidRDefault="00606BAD" w:rsidP="00606BAD">
            <w:pPr>
              <w:suppressAutoHyphens/>
              <w:snapToGrid w:val="0"/>
              <w:ind w:right="0"/>
              <w:jc w:val="left"/>
              <w:rPr>
                <w:rFonts w:ascii="Tahoma" w:eastAsia="Times New Roman" w:hAnsi="Tahoma" w:cs="Tahoma"/>
                <w:szCs w:val="20"/>
                <w:lang w:val="sr-Latn-RS" w:eastAsia="ar-SA"/>
              </w:rPr>
            </w:pPr>
            <w:r w:rsidRPr="005A68A2">
              <w:rPr>
                <w:rFonts w:ascii="Tahoma" w:eastAsia="Calibri" w:hAnsi="Tahoma" w:cs="Tahoma"/>
              </w:rPr>
              <w:t>Swift:                                                                                     Name of the bank:</w:t>
            </w:r>
            <w:r w:rsidRPr="005A68A2">
              <w:rPr>
                <w:rFonts w:ascii="Tahoma" w:eastAsia="Calibri" w:hAnsi="Tahoma" w:cs="Tahoma"/>
              </w:rPr>
              <w:tab/>
            </w:r>
          </w:p>
          <w:p w:rsidR="00C653EE" w:rsidRPr="00C653EE" w:rsidRDefault="00C653EE" w:rsidP="00534302">
            <w:pPr>
              <w:rPr>
                <w:rFonts w:ascii="Tahoma" w:eastAsia="Times New Roman" w:hAnsi="Tahoma" w:cs="Tahoma"/>
                <w:bdr w:val="single" w:sz="4" w:space="0" w:color="FFFFFF"/>
                <w:lang w:val="sr-Cyrl-BA"/>
              </w:rPr>
            </w:pPr>
          </w:p>
        </w:tc>
        <w:tc>
          <w:tcPr>
            <w:tcW w:w="5125" w:type="dxa"/>
            <w:tcBorders>
              <w:top w:val="single" w:sz="4" w:space="0" w:color="FFFFFF"/>
              <w:left w:val="single" w:sz="4" w:space="0" w:color="FFFFFF"/>
              <w:bottom w:val="single" w:sz="4" w:space="0" w:color="FFFFFF"/>
              <w:right w:val="single" w:sz="4" w:space="0" w:color="FFFFFF"/>
            </w:tcBorders>
          </w:tcPr>
          <w:p w:rsidR="0004539D" w:rsidRPr="0071657B" w:rsidRDefault="0004539D" w:rsidP="0004539D">
            <w:pPr>
              <w:spacing w:before="60" w:line="276" w:lineRule="auto"/>
              <w:ind w:right="0"/>
              <w:rPr>
                <w:rFonts w:ascii="Tahoma" w:eastAsia="Calibri" w:hAnsi="Tahoma" w:cs="Tahoma"/>
                <w:lang w:val="sr-Cyrl-RS"/>
              </w:rPr>
            </w:pPr>
            <w:r w:rsidRPr="0071657B">
              <w:rPr>
                <w:rFonts w:ascii="Tahoma" w:eastAsia="Calibri" w:hAnsi="Tahoma" w:cs="Tahoma"/>
                <w:b/>
                <w:lang w:val="sr-Cyrl-RS"/>
              </w:rPr>
              <w:t>„</w:t>
            </w:r>
            <w:r w:rsidRPr="0071657B">
              <w:rPr>
                <w:rFonts w:ascii="Tahoma" w:eastAsia="Calibri" w:hAnsi="Tahoma" w:cs="Tahoma"/>
                <w:b/>
                <w:lang w:val="sr-Latn-BA"/>
              </w:rPr>
              <w:t>OPTIMA Grupa</w:t>
            </w:r>
            <w:r w:rsidRPr="0071657B">
              <w:rPr>
                <w:rFonts w:ascii="Tahoma" w:eastAsia="Calibri" w:hAnsi="Tahoma" w:cs="Tahoma"/>
                <w:b/>
                <w:lang w:val="sr-Cyrl-RS"/>
              </w:rPr>
              <w:t>“</w:t>
            </w:r>
            <w:r w:rsidRPr="0071657B">
              <w:rPr>
                <w:rFonts w:ascii="Tahoma" w:eastAsia="Calibri" w:hAnsi="Tahoma" w:cs="Tahoma"/>
                <w:b/>
                <w:lang w:val="sr-Latn-BA"/>
              </w:rPr>
              <w:t xml:space="preserve"> d</w:t>
            </w:r>
            <w:r w:rsidRPr="0071657B">
              <w:rPr>
                <w:rFonts w:ascii="Tahoma" w:eastAsia="Calibri" w:hAnsi="Tahoma" w:cs="Tahoma"/>
                <w:b/>
                <w:lang w:val="sr-Cyrl-RS"/>
              </w:rPr>
              <w:t>.</w:t>
            </w:r>
            <w:r w:rsidRPr="0071657B">
              <w:rPr>
                <w:rFonts w:ascii="Tahoma" w:eastAsia="Calibri" w:hAnsi="Tahoma" w:cs="Tahoma"/>
                <w:b/>
                <w:lang w:val="sr-Latn-BA"/>
              </w:rPr>
              <w:t>o</w:t>
            </w:r>
            <w:r w:rsidRPr="0071657B">
              <w:rPr>
                <w:rFonts w:ascii="Tahoma" w:eastAsia="Calibri" w:hAnsi="Tahoma" w:cs="Tahoma"/>
                <w:b/>
                <w:lang w:val="sr-Cyrl-RS"/>
              </w:rPr>
              <w:t>.</w:t>
            </w:r>
            <w:r w:rsidRPr="0071657B">
              <w:rPr>
                <w:rFonts w:ascii="Tahoma" w:eastAsia="Calibri" w:hAnsi="Tahoma" w:cs="Tahoma"/>
                <w:b/>
                <w:lang w:val="sr-Latn-BA"/>
              </w:rPr>
              <w:t>o</w:t>
            </w:r>
            <w:r w:rsidRPr="0071657B">
              <w:rPr>
                <w:rFonts w:ascii="Tahoma" w:eastAsia="Calibri" w:hAnsi="Tahoma" w:cs="Tahoma"/>
                <w:b/>
                <w:lang w:val="sr-Cyrl-RS"/>
              </w:rPr>
              <w:t>.</w:t>
            </w:r>
            <w:r w:rsidRPr="0071657B">
              <w:rPr>
                <w:rFonts w:ascii="Tahoma" w:eastAsia="Calibri" w:hAnsi="Tahoma" w:cs="Tahoma"/>
                <w:b/>
                <w:lang w:val="sr-Latn-BA"/>
              </w:rPr>
              <w:t>, Banja Luka</w:t>
            </w:r>
          </w:p>
          <w:p w:rsidR="0004539D" w:rsidRPr="0071657B" w:rsidRDefault="0004539D" w:rsidP="0004539D">
            <w:pPr>
              <w:spacing w:line="276" w:lineRule="auto"/>
              <w:ind w:right="0"/>
              <w:rPr>
                <w:rFonts w:ascii="Tahoma" w:eastAsia="Calibri" w:hAnsi="Tahoma" w:cs="Tahoma"/>
                <w:lang w:val="sr-Latn-BA"/>
              </w:rPr>
            </w:pPr>
            <w:r w:rsidRPr="0071657B">
              <w:rPr>
                <w:rFonts w:ascii="Tahoma" w:eastAsia="Calibri" w:hAnsi="Tahoma" w:cs="Tahoma"/>
                <w:lang w:val="sr-Latn-BA"/>
              </w:rPr>
              <w:t>Ul. Kralja Alfonsa XIII, 37a</w:t>
            </w:r>
          </w:p>
          <w:p w:rsidR="0004539D" w:rsidRPr="0071657B" w:rsidRDefault="0004539D" w:rsidP="0004539D">
            <w:pPr>
              <w:spacing w:line="276" w:lineRule="auto"/>
              <w:ind w:right="0"/>
              <w:rPr>
                <w:rFonts w:ascii="Tahoma" w:eastAsia="Calibri" w:hAnsi="Tahoma" w:cs="Tahoma"/>
                <w:lang w:val="sr-Latn-BA"/>
              </w:rPr>
            </w:pPr>
            <w:r w:rsidRPr="0071657B">
              <w:rPr>
                <w:rFonts w:ascii="Tahoma" w:eastAsia="Calibri" w:hAnsi="Tahoma" w:cs="Tahoma"/>
                <w:lang w:val="sr-Latn-BA"/>
              </w:rPr>
              <w:t>78000 Banja Luka</w:t>
            </w:r>
          </w:p>
          <w:p w:rsidR="0004539D" w:rsidRPr="0071657B" w:rsidRDefault="0004539D" w:rsidP="0004539D">
            <w:pPr>
              <w:spacing w:line="276" w:lineRule="auto"/>
              <w:ind w:right="0"/>
              <w:rPr>
                <w:rFonts w:ascii="Tahoma" w:eastAsia="Calibri" w:hAnsi="Tahoma" w:cs="Tahoma"/>
                <w:lang w:val="sr-Latn-BA"/>
              </w:rPr>
            </w:pPr>
            <w:r w:rsidRPr="0071657B">
              <w:rPr>
                <w:rFonts w:ascii="Tahoma" w:eastAsia="Calibri" w:hAnsi="Tahoma" w:cs="Tahoma"/>
                <w:lang w:val="sr-Latn-BA"/>
              </w:rPr>
              <w:t>JIB : 4402785320005</w:t>
            </w:r>
          </w:p>
          <w:p w:rsidR="0004539D" w:rsidRPr="0071657B" w:rsidRDefault="0004539D" w:rsidP="0004539D">
            <w:pPr>
              <w:spacing w:line="276" w:lineRule="auto"/>
              <w:ind w:right="0"/>
              <w:rPr>
                <w:rFonts w:ascii="Tahoma" w:eastAsia="Calibri" w:hAnsi="Tahoma" w:cs="Tahoma"/>
                <w:lang w:val="sr-Latn-BA"/>
              </w:rPr>
            </w:pPr>
            <w:r w:rsidRPr="0071657B">
              <w:rPr>
                <w:rFonts w:ascii="Tahoma" w:eastAsia="Calibri" w:hAnsi="Tahoma" w:cs="Tahoma"/>
                <w:lang w:val="sr-Latn-BA"/>
              </w:rPr>
              <w:t>UNICREDIT BANK AD BANJALUKA</w:t>
            </w:r>
          </w:p>
          <w:p w:rsidR="0004539D" w:rsidRPr="0071657B" w:rsidRDefault="0004539D" w:rsidP="0004539D">
            <w:pPr>
              <w:spacing w:line="276" w:lineRule="auto"/>
              <w:ind w:right="0"/>
              <w:rPr>
                <w:rFonts w:ascii="Tahoma" w:eastAsia="Calibri" w:hAnsi="Tahoma" w:cs="Tahoma"/>
                <w:lang w:val="sr-Latn-BA"/>
              </w:rPr>
            </w:pPr>
            <w:r w:rsidRPr="0071657B">
              <w:rPr>
                <w:rFonts w:ascii="Tahoma" w:eastAsia="Calibri" w:hAnsi="Tahoma" w:cs="Tahoma"/>
                <w:lang w:val="sr-Latn-BA"/>
              </w:rPr>
              <w:t xml:space="preserve">Beneficiary's acc.number             </w:t>
            </w:r>
          </w:p>
          <w:p w:rsidR="0004539D" w:rsidRPr="005E1C28" w:rsidRDefault="0004539D" w:rsidP="0004539D">
            <w:pPr>
              <w:widowControl w:val="0"/>
              <w:suppressAutoHyphens/>
              <w:snapToGrid w:val="0"/>
              <w:rPr>
                <w:rFonts w:ascii="Tahoma" w:eastAsia="Times New Roman" w:hAnsi="Tahoma" w:cs="Tahoma"/>
                <w:szCs w:val="20"/>
                <w:lang w:eastAsia="ar-SA"/>
              </w:rPr>
            </w:pPr>
            <w:r w:rsidRPr="005E1C28">
              <w:rPr>
                <w:rFonts w:ascii="Tahoma" w:eastAsia="Times New Roman" w:hAnsi="Tahoma" w:cs="Tahoma"/>
                <w:szCs w:val="20"/>
                <w:lang w:eastAsia="ar-SA"/>
              </w:rPr>
              <w:t>BA39 5517 9048 0154 8668</w:t>
            </w:r>
          </w:p>
          <w:p w:rsidR="0004539D" w:rsidRPr="0071657B" w:rsidRDefault="0004539D" w:rsidP="0004539D">
            <w:pPr>
              <w:spacing w:line="276" w:lineRule="auto"/>
              <w:ind w:right="0"/>
              <w:rPr>
                <w:rFonts w:ascii="Tahoma" w:eastAsia="Calibri" w:hAnsi="Tahoma" w:cs="Tahoma"/>
                <w:lang w:val="sr-Latn-BA"/>
              </w:rPr>
            </w:pPr>
            <w:r w:rsidRPr="0071657B">
              <w:rPr>
                <w:rFonts w:ascii="Tahoma" w:eastAsia="Calibri" w:hAnsi="Tahoma" w:cs="Tahoma"/>
                <w:lang w:val="sr-Latn-BA"/>
              </w:rPr>
              <w:t>Swift: BLBABA22</w:t>
            </w:r>
          </w:p>
          <w:p w:rsidR="0004539D" w:rsidRPr="0071657B" w:rsidRDefault="0004539D" w:rsidP="0004539D">
            <w:pPr>
              <w:spacing w:line="276" w:lineRule="auto"/>
              <w:ind w:right="0"/>
              <w:rPr>
                <w:rFonts w:ascii="Tahoma" w:eastAsia="Calibri" w:hAnsi="Tahoma" w:cs="Tahoma"/>
                <w:lang w:val="sr-Latn-BA"/>
              </w:rPr>
            </w:pPr>
            <w:r w:rsidRPr="0071657B">
              <w:rPr>
                <w:rFonts w:ascii="Tahoma" w:eastAsia="Calibri" w:hAnsi="Tahoma" w:cs="Tahoma"/>
                <w:lang w:val="sr-Latn-BA"/>
              </w:rPr>
              <w:t>Tel.  +387 51 228 610 , 242 807</w:t>
            </w:r>
          </w:p>
          <w:p w:rsidR="0004539D" w:rsidRPr="0071657B" w:rsidRDefault="0004539D" w:rsidP="0004539D">
            <w:pPr>
              <w:spacing w:line="276" w:lineRule="auto"/>
              <w:ind w:right="0"/>
              <w:rPr>
                <w:rFonts w:ascii="Tahoma" w:eastAsia="Calibri" w:hAnsi="Tahoma" w:cs="Tahoma"/>
                <w:lang w:val="sr-Latn-BA"/>
              </w:rPr>
            </w:pPr>
            <w:r w:rsidRPr="0071657B">
              <w:rPr>
                <w:rFonts w:ascii="Tahoma" w:eastAsia="Calibri" w:hAnsi="Tahoma" w:cs="Tahoma"/>
                <w:lang w:val="sr-Latn-BA"/>
              </w:rPr>
              <w:t>Fax. +387 51 228 620</w:t>
            </w:r>
          </w:p>
          <w:p w:rsidR="00C653EE" w:rsidRPr="00C653EE" w:rsidRDefault="00C653EE" w:rsidP="008458C8">
            <w:pPr>
              <w:rPr>
                <w:rFonts w:ascii="Tahoma" w:eastAsia="Times New Roman" w:hAnsi="Tahoma" w:cs="Tahoma"/>
                <w:bdr w:val="single" w:sz="4" w:space="0" w:color="FFFFFF"/>
                <w:lang w:val="sr-Cyrl-BA"/>
              </w:rPr>
            </w:pPr>
          </w:p>
        </w:tc>
      </w:tr>
    </w:tbl>
    <w:p w:rsidR="00C653EE" w:rsidRPr="001B3F2D" w:rsidRDefault="00C653EE" w:rsidP="00C653EE">
      <w:pPr>
        <w:rPr>
          <w:rFonts w:ascii="Tahoma" w:eastAsia="Times New Roman" w:hAnsi="Tahoma" w:cs="Tahoma"/>
          <w:iCs/>
          <w:lang w:val="sr-Latn-RS" w:eastAsia="ru-RU"/>
        </w:rPr>
      </w:pPr>
    </w:p>
    <w:p w:rsidR="00C653EE" w:rsidRDefault="00626B32" w:rsidP="00242E55">
      <w:pPr>
        <w:autoSpaceDE w:val="0"/>
        <w:autoSpaceDN w:val="0"/>
        <w:adjustRightInd w:val="0"/>
        <w:rPr>
          <w:rFonts w:ascii="Tahoma" w:eastAsia="Calibri" w:hAnsi="Tahoma" w:cs="Tahoma"/>
          <w:b/>
          <w:lang w:val="sr-Latn-RS"/>
        </w:rPr>
      </w:pPr>
      <w:r>
        <w:rPr>
          <w:rFonts w:ascii="Tahoma" w:hAnsi="Tahoma" w:cs="Tahoma"/>
          <w:b/>
          <w:lang w:val="sr-Latn-BA"/>
        </w:rPr>
        <w:t xml:space="preserve">      </w:t>
      </w:r>
      <w:r w:rsidR="001B3F2D" w:rsidRPr="001B3F2D">
        <w:rPr>
          <w:rFonts w:ascii="Tahoma" w:hAnsi="Tahoma" w:cs="Tahoma"/>
          <w:b/>
          <w:lang w:val="sr-Cyrl-RS"/>
        </w:rPr>
        <w:t>Supplier:</w:t>
      </w:r>
      <w:r w:rsidR="001B3F2D">
        <w:rPr>
          <w:rFonts w:ascii="Tahoma" w:hAnsi="Tahoma" w:cs="Tahoma"/>
          <w:b/>
          <w:lang w:val="sr-Latn-RS"/>
        </w:rPr>
        <w:t xml:space="preserve">        </w:t>
      </w:r>
      <w:r w:rsidR="00C653EE" w:rsidRPr="00465936">
        <w:rPr>
          <w:rFonts w:ascii="Tahoma" w:eastAsia="Calibri" w:hAnsi="Tahoma" w:cs="Tahoma"/>
          <w:b/>
        </w:rPr>
        <w:tab/>
      </w:r>
      <w:r w:rsidR="00C653EE" w:rsidRPr="00465936">
        <w:rPr>
          <w:rFonts w:ascii="Tahoma" w:eastAsia="Calibri" w:hAnsi="Tahoma" w:cs="Tahoma"/>
          <w:b/>
        </w:rPr>
        <w:tab/>
      </w:r>
      <w:r w:rsidR="00C653EE" w:rsidRPr="00465936">
        <w:rPr>
          <w:rFonts w:ascii="Tahoma" w:eastAsia="Calibri" w:hAnsi="Tahoma" w:cs="Tahoma"/>
          <w:b/>
        </w:rPr>
        <w:tab/>
      </w:r>
      <w:r w:rsidR="00242E55">
        <w:rPr>
          <w:rFonts w:ascii="Tahoma" w:eastAsia="Calibri" w:hAnsi="Tahoma" w:cs="Tahoma"/>
          <w:b/>
          <w:lang w:val="sr-Latn-RS"/>
        </w:rPr>
        <w:t xml:space="preserve">                               </w:t>
      </w:r>
      <w:r w:rsidR="00242E55" w:rsidRPr="00242E55">
        <w:rPr>
          <w:rFonts w:ascii="Tahoma" w:eastAsia="Calibri" w:hAnsi="Tahoma" w:cs="Tahoma"/>
          <w:b/>
          <w:lang w:val="sr-Latn-RS"/>
        </w:rPr>
        <w:t>Customer:</w:t>
      </w:r>
    </w:p>
    <w:p w:rsidR="00242E55" w:rsidRPr="00465936" w:rsidRDefault="00242E55" w:rsidP="00242E55">
      <w:pPr>
        <w:autoSpaceDE w:val="0"/>
        <w:autoSpaceDN w:val="0"/>
        <w:adjustRightInd w:val="0"/>
        <w:rPr>
          <w:rFonts w:ascii="Tahoma" w:eastAsia="Times New Roman" w:hAnsi="Tahoma" w:cs="Tahoma"/>
          <w:iCs/>
          <w:lang w:eastAsia="ru-RU"/>
        </w:rPr>
      </w:pPr>
    </w:p>
    <w:p w:rsidR="00C653EE" w:rsidRPr="00242E55" w:rsidRDefault="00626B32" w:rsidP="00C653EE">
      <w:pPr>
        <w:autoSpaceDE w:val="0"/>
        <w:autoSpaceDN w:val="0"/>
        <w:adjustRightInd w:val="0"/>
        <w:rPr>
          <w:rFonts w:ascii="Tahoma" w:eastAsia="Calibri" w:hAnsi="Tahoma" w:cs="Tahoma"/>
        </w:rPr>
      </w:pPr>
      <w:r>
        <w:rPr>
          <w:rFonts w:ascii="Tahoma" w:eastAsia="Calibri" w:hAnsi="Tahoma" w:cs="Tahoma"/>
          <w:lang w:val="sr-Latn-BA"/>
        </w:rPr>
        <w:t xml:space="preserve">    </w:t>
      </w:r>
      <w:r w:rsidR="00C653EE" w:rsidRPr="00242E55">
        <w:rPr>
          <w:rFonts w:ascii="Tahoma" w:eastAsia="Calibri" w:hAnsi="Tahoma" w:cs="Tahoma"/>
        </w:rPr>
        <w:t>___________________</w:t>
      </w:r>
      <w:r w:rsidR="000A6BC0" w:rsidRPr="00242E55">
        <w:rPr>
          <w:rFonts w:ascii="Tahoma" w:eastAsia="Calibri" w:hAnsi="Tahoma" w:cs="Tahoma"/>
        </w:rPr>
        <w:t xml:space="preserve">__                            </w:t>
      </w:r>
      <w:r w:rsidR="000A6BC0" w:rsidRPr="00242E55">
        <w:rPr>
          <w:rFonts w:ascii="Tahoma" w:eastAsia="Calibri" w:hAnsi="Tahoma" w:cs="Tahoma"/>
        </w:rPr>
        <w:tab/>
        <w:t xml:space="preserve">         </w:t>
      </w:r>
      <w:r w:rsidR="00C653EE" w:rsidRPr="00242E55">
        <w:rPr>
          <w:rFonts w:ascii="Tahoma" w:eastAsia="Calibri" w:hAnsi="Tahoma" w:cs="Tahoma"/>
        </w:rPr>
        <w:t>_____________________</w:t>
      </w:r>
    </w:p>
    <w:p w:rsidR="0004539D" w:rsidRDefault="00242E55" w:rsidP="0004539D">
      <w:pPr>
        <w:rPr>
          <w:rFonts w:ascii="Tahoma" w:eastAsia="Times New Roman" w:hAnsi="Tahoma" w:cs="Tahoma"/>
          <w:szCs w:val="24"/>
          <w:lang w:val="sr-Latn-BA"/>
        </w:rPr>
      </w:pPr>
      <w:r>
        <w:rPr>
          <w:rFonts w:ascii="Tahoma" w:eastAsia="Times New Roman" w:hAnsi="Tahoma" w:cs="Tahoma"/>
          <w:bdr w:val="single" w:sz="4" w:space="0" w:color="FFFFFF"/>
          <w:lang w:val="sr-Latn-BA"/>
        </w:rPr>
        <w:t xml:space="preserve">   </w:t>
      </w:r>
      <w:r w:rsidR="00CE33DE">
        <w:rPr>
          <w:rFonts w:ascii="Tahoma" w:eastAsia="Times New Roman" w:hAnsi="Tahoma" w:cs="Tahoma"/>
          <w:bdr w:val="single" w:sz="4" w:space="0" w:color="FFFFFF"/>
          <w:lang w:val="sr-Latn-RS"/>
        </w:rPr>
        <w:t xml:space="preserve"> </w:t>
      </w:r>
      <w:r w:rsidR="00606BAD">
        <w:rPr>
          <w:rFonts w:ascii="Tahoma" w:eastAsia="Times New Roman" w:hAnsi="Tahoma" w:cs="Tahoma"/>
          <w:lang w:val="sr-Latn-BA"/>
        </w:rPr>
        <w:t xml:space="preserve">                                                                               </w:t>
      </w:r>
      <w:r w:rsidR="0004539D" w:rsidRPr="005A68A2">
        <w:rPr>
          <w:rFonts w:ascii="Tahoma" w:eastAsia="Times New Roman" w:hAnsi="Tahoma" w:cs="Tahoma"/>
          <w:szCs w:val="24"/>
          <w:lang w:val="sr-Latn-BA"/>
        </w:rPr>
        <w:t xml:space="preserve">Andrei Skladchikov </w:t>
      </w:r>
    </w:p>
    <w:p w:rsidR="0004539D" w:rsidRPr="00CE33DE" w:rsidRDefault="0004539D" w:rsidP="0004539D">
      <w:pPr>
        <w:ind w:right="0"/>
        <w:rPr>
          <w:rFonts w:ascii="Tahoma" w:eastAsia="Times New Roman" w:hAnsi="Tahoma" w:cs="Tahoma"/>
          <w:lang w:val="sr-Latn-BA"/>
        </w:rPr>
      </w:pPr>
      <w:r>
        <w:rPr>
          <w:rFonts w:ascii="Tahoma" w:eastAsia="Times New Roman" w:hAnsi="Tahoma" w:cs="Tahoma"/>
          <w:lang w:val="sr-Latn-BA"/>
        </w:rPr>
        <w:t xml:space="preserve">                                                                                  </w:t>
      </w:r>
      <w:r w:rsidRPr="00CE33DE">
        <w:rPr>
          <w:rFonts w:ascii="Tahoma" w:eastAsia="Times New Roman" w:hAnsi="Tahoma" w:cs="Tahoma"/>
          <w:lang w:val="sr-Latn-BA"/>
        </w:rPr>
        <w:t>„OPTIMA Gr</w:t>
      </w:r>
      <w:r>
        <w:rPr>
          <w:rFonts w:ascii="Tahoma" w:eastAsia="Times New Roman" w:hAnsi="Tahoma" w:cs="Tahoma"/>
          <w:lang w:val="sr-Latn-BA"/>
        </w:rPr>
        <w:t>o</w:t>
      </w:r>
      <w:r w:rsidRPr="00CE33DE">
        <w:rPr>
          <w:rFonts w:ascii="Tahoma" w:eastAsia="Times New Roman" w:hAnsi="Tahoma" w:cs="Tahoma"/>
          <w:lang w:val="sr-Latn-BA"/>
        </w:rPr>
        <w:t xml:space="preserve">up“ </w:t>
      </w:r>
      <w:r>
        <w:rPr>
          <w:rFonts w:ascii="Tahoma" w:eastAsia="Times New Roman" w:hAnsi="Tahoma" w:cs="Tahoma"/>
          <w:lang w:val="sr-Latn-BA"/>
        </w:rPr>
        <w:t>Ltd.</w:t>
      </w:r>
      <w:r w:rsidRPr="00CE33DE">
        <w:rPr>
          <w:rFonts w:ascii="Tahoma" w:eastAsia="Times New Roman" w:hAnsi="Tahoma" w:cs="Tahoma"/>
          <w:lang w:val="sr-Latn-BA"/>
        </w:rPr>
        <w:t xml:space="preserve"> Banja Luka</w:t>
      </w:r>
    </w:p>
    <w:p w:rsidR="00CE33DE" w:rsidRPr="00CE33DE" w:rsidRDefault="00CE33DE" w:rsidP="008458C8">
      <w:pPr>
        <w:rPr>
          <w:rFonts w:ascii="Tahoma" w:eastAsia="Times New Roman" w:hAnsi="Tahoma" w:cs="Tahoma"/>
          <w:lang w:val="sr-Latn-BA"/>
        </w:rPr>
      </w:pPr>
    </w:p>
    <w:p w:rsidR="00A25E8A" w:rsidRPr="00A25E8A" w:rsidRDefault="00242E55" w:rsidP="00A25E8A">
      <w:pPr>
        <w:rPr>
          <w:rFonts w:ascii="Tahoma" w:eastAsia="Times New Roman" w:hAnsi="Tahoma" w:cs="Tahoma"/>
          <w:szCs w:val="24"/>
          <w:lang w:val="sr-Latn-BA"/>
        </w:rPr>
      </w:pPr>
      <w:r>
        <w:rPr>
          <w:rFonts w:ascii="Tahoma" w:eastAsia="Times New Roman" w:hAnsi="Tahoma" w:cs="Tahoma"/>
          <w:bdr w:val="single" w:sz="4" w:space="0" w:color="FFFFFF"/>
          <w:lang w:val="sr-Latn-RS"/>
        </w:rPr>
        <w:t xml:space="preserve">                                                   </w:t>
      </w:r>
      <w:r w:rsidR="00D97EEA">
        <w:rPr>
          <w:rFonts w:ascii="Tahoma" w:eastAsia="Times New Roman" w:hAnsi="Tahoma" w:cs="Tahoma"/>
          <w:bdr w:val="single" w:sz="4" w:space="0" w:color="FFFFFF"/>
          <w:lang w:val="sr-Latn-RS"/>
        </w:rPr>
        <w:t xml:space="preserve">                    </w:t>
      </w:r>
      <w:r>
        <w:rPr>
          <w:rFonts w:ascii="Tahoma" w:eastAsia="Times New Roman" w:hAnsi="Tahoma" w:cs="Tahoma"/>
          <w:bdr w:val="single" w:sz="4" w:space="0" w:color="FFFFFF"/>
          <w:lang w:val="sr-Latn-RS"/>
        </w:rPr>
        <w:t xml:space="preserve">   </w:t>
      </w:r>
    </w:p>
    <w:p w:rsidR="00A25E8A" w:rsidRPr="00A25E8A" w:rsidRDefault="00A25E8A" w:rsidP="00A25E8A">
      <w:pPr>
        <w:rPr>
          <w:rFonts w:ascii="Tahoma" w:eastAsia="Times New Roman" w:hAnsi="Tahoma" w:cs="Tahoma"/>
          <w:bdr w:val="single" w:sz="4" w:space="0" w:color="FFFFFF"/>
          <w:lang w:val="sr-Latn-BA"/>
        </w:rPr>
      </w:pPr>
      <w:r>
        <w:rPr>
          <w:rFonts w:ascii="Tahoma" w:eastAsia="Times New Roman" w:hAnsi="Tahoma" w:cs="Tahoma"/>
          <w:bdr w:val="single" w:sz="4" w:space="0" w:color="FFFFFF"/>
          <w:lang w:val="de-DE"/>
        </w:rPr>
        <w:t xml:space="preserve">                                                                                 </w:t>
      </w:r>
    </w:p>
    <w:p w:rsidR="000A6BC0" w:rsidRPr="00242E55" w:rsidRDefault="000A6BC0" w:rsidP="00A25E8A">
      <w:pPr>
        <w:rPr>
          <w:rFonts w:ascii="Tahoma" w:eastAsia="Times New Roman" w:hAnsi="Tahoma" w:cs="Tahoma"/>
          <w:bdr w:val="single" w:sz="4" w:space="0" w:color="FFFFFF"/>
        </w:rPr>
      </w:pPr>
    </w:p>
    <w:p w:rsidR="00C653EE" w:rsidRPr="00242E55" w:rsidRDefault="00C653EE" w:rsidP="00242E55">
      <w:pPr>
        <w:autoSpaceDE w:val="0"/>
        <w:autoSpaceDN w:val="0"/>
        <w:adjustRightInd w:val="0"/>
        <w:rPr>
          <w:rFonts w:ascii="Tahoma" w:eastAsia="Calibri" w:hAnsi="Tahoma" w:cs="Tahoma"/>
        </w:rPr>
      </w:pPr>
      <w:r w:rsidRPr="00242E55">
        <w:rPr>
          <w:rFonts w:ascii="Tahoma" w:eastAsia="Calibri" w:hAnsi="Tahoma" w:cs="Tahoma"/>
        </w:rPr>
        <w:tab/>
      </w:r>
      <w:r w:rsidRPr="00242E55">
        <w:rPr>
          <w:rFonts w:ascii="Tahoma" w:eastAsia="Calibri" w:hAnsi="Tahoma" w:cs="Tahoma"/>
        </w:rPr>
        <w:tab/>
      </w:r>
      <w:r w:rsidRPr="00242E55">
        <w:rPr>
          <w:rFonts w:ascii="Tahoma" w:eastAsia="Calibri" w:hAnsi="Tahoma" w:cs="Tahoma"/>
        </w:rPr>
        <w:tab/>
        <w:t xml:space="preserve">      </w:t>
      </w:r>
    </w:p>
    <w:sectPr w:rsidR="00C653EE" w:rsidRPr="00242E55">
      <w:pgSz w:w="11900" w:h="16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09A0" w:rsidRDefault="006309A0" w:rsidP="00380DF0">
      <w:r>
        <w:separator/>
      </w:r>
    </w:p>
  </w:endnote>
  <w:endnote w:type="continuationSeparator" w:id="0">
    <w:p w:rsidR="006309A0" w:rsidRDefault="006309A0" w:rsidP="00380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09A0" w:rsidRDefault="006309A0" w:rsidP="00380DF0">
      <w:r>
        <w:separator/>
      </w:r>
    </w:p>
  </w:footnote>
  <w:footnote w:type="continuationSeparator" w:id="0">
    <w:p w:rsidR="006309A0" w:rsidRDefault="006309A0" w:rsidP="00380D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87B5F"/>
    <w:multiLevelType w:val="hybridMultilevel"/>
    <w:tmpl w:val="1FFC5BD2"/>
    <w:lvl w:ilvl="0" w:tplc="F7703D18">
      <w:numFmt w:val="bullet"/>
      <w:lvlText w:val="-"/>
      <w:lvlJc w:val="left"/>
      <w:pPr>
        <w:ind w:left="720" w:hanging="360"/>
      </w:pPr>
      <w:rPr>
        <w:rFonts w:ascii="Tahoma" w:eastAsia="Arial Unicode MS" w:hAnsi="Tahoma" w:cs="Tahoma"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6B8682E"/>
    <w:multiLevelType w:val="hybridMultilevel"/>
    <w:tmpl w:val="07A803A0"/>
    <w:lvl w:ilvl="0" w:tplc="1E92316C">
      <w:start w:val="1"/>
      <w:numFmt w:val="bullet"/>
      <w:lvlText w:val=""/>
      <w:lvlJc w:val="left"/>
      <w:pPr>
        <w:ind w:left="860" w:hanging="360"/>
      </w:pPr>
      <w:rPr>
        <w:rFonts w:ascii="Symbol" w:hAnsi="Symbol"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2" w15:restartNumberingAfterBreak="0">
    <w:nsid w:val="08263F82"/>
    <w:multiLevelType w:val="hybridMultilevel"/>
    <w:tmpl w:val="2A2AE0CC"/>
    <w:lvl w:ilvl="0" w:tplc="1E92316C">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15:restartNumberingAfterBreak="0">
    <w:nsid w:val="1B222C4F"/>
    <w:multiLevelType w:val="hybridMultilevel"/>
    <w:tmpl w:val="F4B6B158"/>
    <w:lvl w:ilvl="0" w:tplc="08588C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166A2A"/>
    <w:multiLevelType w:val="hybridMultilevel"/>
    <w:tmpl w:val="3152894E"/>
    <w:lvl w:ilvl="0" w:tplc="3A125794">
      <w:start w:val="1"/>
      <w:numFmt w:val="bullet"/>
      <w:lvlText w:val="-"/>
      <w:lvlJc w:val="left"/>
      <w:pPr>
        <w:ind w:left="720" w:hanging="360"/>
      </w:pPr>
      <w:rPr>
        <w:rFonts w:ascii="Arial Unicode MS" w:eastAsia="Arial Unicode MS" w:hAnsi="Arial Unicode MS" w:cs="Arial Unicode MS"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9AD0131"/>
    <w:multiLevelType w:val="hybridMultilevel"/>
    <w:tmpl w:val="AE38353C"/>
    <w:lvl w:ilvl="0" w:tplc="08588CDE">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6" w15:restartNumberingAfterBreak="0">
    <w:nsid w:val="5DD16B7A"/>
    <w:multiLevelType w:val="hybridMultilevel"/>
    <w:tmpl w:val="ED742FDA"/>
    <w:lvl w:ilvl="0" w:tplc="1E92316C">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7" w15:restartNumberingAfterBreak="0">
    <w:nsid w:val="622A3D7C"/>
    <w:multiLevelType w:val="hybridMultilevel"/>
    <w:tmpl w:val="958201B8"/>
    <w:lvl w:ilvl="0" w:tplc="C7E42E46">
      <w:start w:val="1"/>
      <w:numFmt w:val="decimal"/>
      <w:lvlText w:val="%1."/>
      <w:lvlJc w:val="left"/>
      <w:pPr>
        <w:ind w:left="1120" w:hanging="36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8" w15:restartNumberingAfterBreak="0">
    <w:nsid w:val="649751F5"/>
    <w:multiLevelType w:val="hybridMultilevel"/>
    <w:tmpl w:val="44666A08"/>
    <w:lvl w:ilvl="0" w:tplc="1E92316C">
      <w:start w:val="1"/>
      <w:numFmt w:val="bullet"/>
      <w:lvlText w:val=""/>
      <w:lvlJc w:val="left"/>
      <w:pPr>
        <w:ind w:left="852" w:hanging="360"/>
      </w:pPr>
      <w:rPr>
        <w:rFonts w:ascii="Symbol" w:hAnsi="Symbol" w:hint="default"/>
      </w:rPr>
    </w:lvl>
    <w:lvl w:ilvl="1" w:tplc="04090003" w:tentative="1">
      <w:start w:val="1"/>
      <w:numFmt w:val="bullet"/>
      <w:lvlText w:val="o"/>
      <w:lvlJc w:val="left"/>
      <w:pPr>
        <w:ind w:left="1572" w:hanging="360"/>
      </w:pPr>
      <w:rPr>
        <w:rFonts w:ascii="Courier New" w:hAnsi="Courier New" w:cs="Courier New" w:hint="default"/>
      </w:rPr>
    </w:lvl>
    <w:lvl w:ilvl="2" w:tplc="04090005" w:tentative="1">
      <w:start w:val="1"/>
      <w:numFmt w:val="bullet"/>
      <w:lvlText w:val=""/>
      <w:lvlJc w:val="left"/>
      <w:pPr>
        <w:ind w:left="2292" w:hanging="360"/>
      </w:pPr>
      <w:rPr>
        <w:rFonts w:ascii="Wingdings" w:hAnsi="Wingdings" w:hint="default"/>
      </w:rPr>
    </w:lvl>
    <w:lvl w:ilvl="3" w:tplc="04090001" w:tentative="1">
      <w:start w:val="1"/>
      <w:numFmt w:val="bullet"/>
      <w:lvlText w:val=""/>
      <w:lvlJc w:val="left"/>
      <w:pPr>
        <w:ind w:left="3012" w:hanging="360"/>
      </w:pPr>
      <w:rPr>
        <w:rFonts w:ascii="Symbol" w:hAnsi="Symbol" w:hint="default"/>
      </w:rPr>
    </w:lvl>
    <w:lvl w:ilvl="4" w:tplc="04090003" w:tentative="1">
      <w:start w:val="1"/>
      <w:numFmt w:val="bullet"/>
      <w:lvlText w:val="o"/>
      <w:lvlJc w:val="left"/>
      <w:pPr>
        <w:ind w:left="3732" w:hanging="360"/>
      </w:pPr>
      <w:rPr>
        <w:rFonts w:ascii="Courier New" w:hAnsi="Courier New" w:cs="Courier New" w:hint="default"/>
      </w:rPr>
    </w:lvl>
    <w:lvl w:ilvl="5" w:tplc="04090005" w:tentative="1">
      <w:start w:val="1"/>
      <w:numFmt w:val="bullet"/>
      <w:lvlText w:val=""/>
      <w:lvlJc w:val="left"/>
      <w:pPr>
        <w:ind w:left="4452" w:hanging="360"/>
      </w:pPr>
      <w:rPr>
        <w:rFonts w:ascii="Wingdings" w:hAnsi="Wingdings" w:hint="default"/>
      </w:rPr>
    </w:lvl>
    <w:lvl w:ilvl="6" w:tplc="04090001" w:tentative="1">
      <w:start w:val="1"/>
      <w:numFmt w:val="bullet"/>
      <w:lvlText w:val=""/>
      <w:lvlJc w:val="left"/>
      <w:pPr>
        <w:ind w:left="5172" w:hanging="360"/>
      </w:pPr>
      <w:rPr>
        <w:rFonts w:ascii="Symbol" w:hAnsi="Symbol" w:hint="default"/>
      </w:rPr>
    </w:lvl>
    <w:lvl w:ilvl="7" w:tplc="04090003" w:tentative="1">
      <w:start w:val="1"/>
      <w:numFmt w:val="bullet"/>
      <w:lvlText w:val="o"/>
      <w:lvlJc w:val="left"/>
      <w:pPr>
        <w:ind w:left="5892" w:hanging="360"/>
      </w:pPr>
      <w:rPr>
        <w:rFonts w:ascii="Courier New" w:hAnsi="Courier New" w:cs="Courier New" w:hint="default"/>
      </w:rPr>
    </w:lvl>
    <w:lvl w:ilvl="8" w:tplc="04090005" w:tentative="1">
      <w:start w:val="1"/>
      <w:numFmt w:val="bullet"/>
      <w:lvlText w:val=""/>
      <w:lvlJc w:val="left"/>
      <w:pPr>
        <w:ind w:left="6612" w:hanging="360"/>
      </w:pPr>
      <w:rPr>
        <w:rFonts w:ascii="Wingdings" w:hAnsi="Wingdings" w:hint="default"/>
      </w:rPr>
    </w:lvl>
  </w:abstractNum>
  <w:abstractNum w:abstractNumId="9" w15:restartNumberingAfterBreak="0">
    <w:nsid w:val="688C012A"/>
    <w:multiLevelType w:val="multilevel"/>
    <w:tmpl w:val="68A4F24C"/>
    <w:lvl w:ilvl="0">
      <w:start w:val="1"/>
      <w:numFmt w:val="decimal"/>
      <w:lvlText w:val="%1)"/>
      <w:lvlJc w:val="left"/>
      <w:rPr>
        <w:rFonts w:ascii="Tahoma" w:eastAsia="Century Gothic" w:hAnsi="Tahoma" w:cs="Tahoma" w:hint="default"/>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B2D64D4"/>
    <w:multiLevelType w:val="hybridMultilevel"/>
    <w:tmpl w:val="241E0516"/>
    <w:lvl w:ilvl="0" w:tplc="D4B00654">
      <w:start w:val="71"/>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E45D98"/>
    <w:multiLevelType w:val="hybridMultilevel"/>
    <w:tmpl w:val="48903F14"/>
    <w:lvl w:ilvl="0" w:tplc="6D6E724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15:restartNumberingAfterBreak="0">
    <w:nsid w:val="6CBC4721"/>
    <w:multiLevelType w:val="hybridMultilevel"/>
    <w:tmpl w:val="12AA71F8"/>
    <w:lvl w:ilvl="0" w:tplc="1E92316C">
      <w:start w:val="1"/>
      <w:numFmt w:val="bullet"/>
      <w:lvlText w:val=""/>
      <w:lvlJc w:val="left"/>
      <w:pPr>
        <w:ind w:left="852" w:hanging="360"/>
      </w:pPr>
      <w:rPr>
        <w:rFonts w:ascii="Symbol" w:hAnsi="Symbol" w:hint="default"/>
      </w:rPr>
    </w:lvl>
    <w:lvl w:ilvl="1" w:tplc="04090003" w:tentative="1">
      <w:start w:val="1"/>
      <w:numFmt w:val="bullet"/>
      <w:lvlText w:val="o"/>
      <w:lvlJc w:val="left"/>
      <w:pPr>
        <w:ind w:left="1572" w:hanging="360"/>
      </w:pPr>
      <w:rPr>
        <w:rFonts w:ascii="Courier New" w:hAnsi="Courier New" w:cs="Courier New" w:hint="default"/>
      </w:rPr>
    </w:lvl>
    <w:lvl w:ilvl="2" w:tplc="04090005" w:tentative="1">
      <w:start w:val="1"/>
      <w:numFmt w:val="bullet"/>
      <w:lvlText w:val=""/>
      <w:lvlJc w:val="left"/>
      <w:pPr>
        <w:ind w:left="2292" w:hanging="360"/>
      </w:pPr>
      <w:rPr>
        <w:rFonts w:ascii="Wingdings" w:hAnsi="Wingdings" w:hint="default"/>
      </w:rPr>
    </w:lvl>
    <w:lvl w:ilvl="3" w:tplc="04090001" w:tentative="1">
      <w:start w:val="1"/>
      <w:numFmt w:val="bullet"/>
      <w:lvlText w:val=""/>
      <w:lvlJc w:val="left"/>
      <w:pPr>
        <w:ind w:left="3012" w:hanging="360"/>
      </w:pPr>
      <w:rPr>
        <w:rFonts w:ascii="Symbol" w:hAnsi="Symbol" w:hint="default"/>
      </w:rPr>
    </w:lvl>
    <w:lvl w:ilvl="4" w:tplc="04090003" w:tentative="1">
      <w:start w:val="1"/>
      <w:numFmt w:val="bullet"/>
      <w:lvlText w:val="o"/>
      <w:lvlJc w:val="left"/>
      <w:pPr>
        <w:ind w:left="3732" w:hanging="360"/>
      </w:pPr>
      <w:rPr>
        <w:rFonts w:ascii="Courier New" w:hAnsi="Courier New" w:cs="Courier New" w:hint="default"/>
      </w:rPr>
    </w:lvl>
    <w:lvl w:ilvl="5" w:tplc="04090005" w:tentative="1">
      <w:start w:val="1"/>
      <w:numFmt w:val="bullet"/>
      <w:lvlText w:val=""/>
      <w:lvlJc w:val="left"/>
      <w:pPr>
        <w:ind w:left="4452" w:hanging="360"/>
      </w:pPr>
      <w:rPr>
        <w:rFonts w:ascii="Wingdings" w:hAnsi="Wingdings" w:hint="default"/>
      </w:rPr>
    </w:lvl>
    <w:lvl w:ilvl="6" w:tplc="04090001" w:tentative="1">
      <w:start w:val="1"/>
      <w:numFmt w:val="bullet"/>
      <w:lvlText w:val=""/>
      <w:lvlJc w:val="left"/>
      <w:pPr>
        <w:ind w:left="5172" w:hanging="360"/>
      </w:pPr>
      <w:rPr>
        <w:rFonts w:ascii="Symbol" w:hAnsi="Symbol" w:hint="default"/>
      </w:rPr>
    </w:lvl>
    <w:lvl w:ilvl="7" w:tplc="04090003" w:tentative="1">
      <w:start w:val="1"/>
      <w:numFmt w:val="bullet"/>
      <w:lvlText w:val="o"/>
      <w:lvlJc w:val="left"/>
      <w:pPr>
        <w:ind w:left="5892" w:hanging="360"/>
      </w:pPr>
      <w:rPr>
        <w:rFonts w:ascii="Courier New" w:hAnsi="Courier New" w:cs="Courier New" w:hint="default"/>
      </w:rPr>
    </w:lvl>
    <w:lvl w:ilvl="8" w:tplc="04090005" w:tentative="1">
      <w:start w:val="1"/>
      <w:numFmt w:val="bullet"/>
      <w:lvlText w:val=""/>
      <w:lvlJc w:val="left"/>
      <w:pPr>
        <w:ind w:left="6612" w:hanging="360"/>
      </w:pPr>
      <w:rPr>
        <w:rFonts w:ascii="Wingdings" w:hAnsi="Wingdings" w:hint="default"/>
      </w:rPr>
    </w:lvl>
  </w:abstractNum>
  <w:abstractNum w:abstractNumId="13" w15:restartNumberingAfterBreak="0">
    <w:nsid w:val="6DF1096E"/>
    <w:multiLevelType w:val="hybridMultilevel"/>
    <w:tmpl w:val="6644CE4E"/>
    <w:lvl w:ilvl="0" w:tplc="1E92316C">
      <w:start w:val="1"/>
      <w:numFmt w:val="bullet"/>
      <w:lvlText w:val=""/>
      <w:lvlJc w:val="left"/>
      <w:pPr>
        <w:ind w:left="852" w:hanging="360"/>
      </w:pPr>
      <w:rPr>
        <w:rFonts w:ascii="Symbol" w:hAnsi="Symbol" w:hint="default"/>
      </w:rPr>
    </w:lvl>
    <w:lvl w:ilvl="1" w:tplc="04090003" w:tentative="1">
      <w:start w:val="1"/>
      <w:numFmt w:val="bullet"/>
      <w:lvlText w:val="o"/>
      <w:lvlJc w:val="left"/>
      <w:pPr>
        <w:ind w:left="1572" w:hanging="360"/>
      </w:pPr>
      <w:rPr>
        <w:rFonts w:ascii="Courier New" w:hAnsi="Courier New" w:cs="Courier New" w:hint="default"/>
      </w:rPr>
    </w:lvl>
    <w:lvl w:ilvl="2" w:tplc="04090005" w:tentative="1">
      <w:start w:val="1"/>
      <w:numFmt w:val="bullet"/>
      <w:lvlText w:val=""/>
      <w:lvlJc w:val="left"/>
      <w:pPr>
        <w:ind w:left="2292" w:hanging="360"/>
      </w:pPr>
      <w:rPr>
        <w:rFonts w:ascii="Wingdings" w:hAnsi="Wingdings" w:hint="default"/>
      </w:rPr>
    </w:lvl>
    <w:lvl w:ilvl="3" w:tplc="04090001" w:tentative="1">
      <w:start w:val="1"/>
      <w:numFmt w:val="bullet"/>
      <w:lvlText w:val=""/>
      <w:lvlJc w:val="left"/>
      <w:pPr>
        <w:ind w:left="3012" w:hanging="360"/>
      </w:pPr>
      <w:rPr>
        <w:rFonts w:ascii="Symbol" w:hAnsi="Symbol" w:hint="default"/>
      </w:rPr>
    </w:lvl>
    <w:lvl w:ilvl="4" w:tplc="04090003" w:tentative="1">
      <w:start w:val="1"/>
      <w:numFmt w:val="bullet"/>
      <w:lvlText w:val="o"/>
      <w:lvlJc w:val="left"/>
      <w:pPr>
        <w:ind w:left="3732" w:hanging="360"/>
      </w:pPr>
      <w:rPr>
        <w:rFonts w:ascii="Courier New" w:hAnsi="Courier New" w:cs="Courier New" w:hint="default"/>
      </w:rPr>
    </w:lvl>
    <w:lvl w:ilvl="5" w:tplc="04090005" w:tentative="1">
      <w:start w:val="1"/>
      <w:numFmt w:val="bullet"/>
      <w:lvlText w:val=""/>
      <w:lvlJc w:val="left"/>
      <w:pPr>
        <w:ind w:left="4452" w:hanging="360"/>
      </w:pPr>
      <w:rPr>
        <w:rFonts w:ascii="Wingdings" w:hAnsi="Wingdings" w:hint="default"/>
      </w:rPr>
    </w:lvl>
    <w:lvl w:ilvl="6" w:tplc="04090001" w:tentative="1">
      <w:start w:val="1"/>
      <w:numFmt w:val="bullet"/>
      <w:lvlText w:val=""/>
      <w:lvlJc w:val="left"/>
      <w:pPr>
        <w:ind w:left="5172" w:hanging="360"/>
      </w:pPr>
      <w:rPr>
        <w:rFonts w:ascii="Symbol" w:hAnsi="Symbol" w:hint="default"/>
      </w:rPr>
    </w:lvl>
    <w:lvl w:ilvl="7" w:tplc="04090003" w:tentative="1">
      <w:start w:val="1"/>
      <w:numFmt w:val="bullet"/>
      <w:lvlText w:val="o"/>
      <w:lvlJc w:val="left"/>
      <w:pPr>
        <w:ind w:left="5892" w:hanging="360"/>
      </w:pPr>
      <w:rPr>
        <w:rFonts w:ascii="Courier New" w:hAnsi="Courier New" w:cs="Courier New" w:hint="default"/>
      </w:rPr>
    </w:lvl>
    <w:lvl w:ilvl="8" w:tplc="04090005" w:tentative="1">
      <w:start w:val="1"/>
      <w:numFmt w:val="bullet"/>
      <w:lvlText w:val=""/>
      <w:lvlJc w:val="left"/>
      <w:pPr>
        <w:ind w:left="6612" w:hanging="360"/>
      </w:pPr>
      <w:rPr>
        <w:rFonts w:ascii="Wingdings" w:hAnsi="Wingdings" w:hint="default"/>
      </w:rPr>
    </w:lvl>
  </w:abstractNum>
  <w:abstractNum w:abstractNumId="14" w15:restartNumberingAfterBreak="0">
    <w:nsid w:val="74D90C9A"/>
    <w:multiLevelType w:val="hybridMultilevel"/>
    <w:tmpl w:val="610CA2E0"/>
    <w:lvl w:ilvl="0" w:tplc="1E92316C">
      <w:start w:val="1"/>
      <w:numFmt w:val="bullet"/>
      <w:lvlText w:val=""/>
      <w:lvlJc w:val="left"/>
      <w:pPr>
        <w:ind w:left="860" w:hanging="360"/>
      </w:pPr>
      <w:rPr>
        <w:rFonts w:ascii="Symbol" w:hAnsi="Symbol"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num w:numId="1">
    <w:abstractNumId w:val="2"/>
  </w:num>
  <w:num w:numId="2">
    <w:abstractNumId w:val="6"/>
  </w:num>
  <w:num w:numId="3">
    <w:abstractNumId w:val="14"/>
  </w:num>
  <w:num w:numId="4">
    <w:abstractNumId w:val="12"/>
  </w:num>
  <w:num w:numId="5">
    <w:abstractNumId w:val="1"/>
  </w:num>
  <w:num w:numId="6">
    <w:abstractNumId w:val="13"/>
  </w:num>
  <w:num w:numId="7">
    <w:abstractNumId w:val="8"/>
  </w:num>
  <w:num w:numId="8">
    <w:abstractNumId w:val="5"/>
  </w:num>
  <w:num w:numId="9">
    <w:abstractNumId w:val="3"/>
  </w:num>
  <w:num w:numId="10">
    <w:abstractNumId w:val="0"/>
  </w:num>
  <w:num w:numId="11">
    <w:abstractNumId w:val="9"/>
  </w:num>
  <w:num w:numId="12">
    <w:abstractNumId w:val="11"/>
  </w:num>
  <w:num w:numId="13">
    <w:abstractNumId w:val="7"/>
  </w:num>
  <w:num w:numId="14">
    <w:abstractNumId w:val="4"/>
  </w:num>
  <w:num w:numId="15">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Zimonja Marijana">
    <w15:presenceInfo w15:providerId="AD" w15:userId="S-1-5-21-1184069052-4033014294-3626631610-61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D77"/>
    <w:rsid w:val="0000745C"/>
    <w:rsid w:val="00010475"/>
    <w:rsid w:val="00013EDB"/>
    <w:rsid w:val="00015413"/>
    <w:rsid w:val="00015800"/>
    <w:rsid w:val="000163F7"/>
    <w:rsid w:val="00020306"/>
    <w:rsid w:val="00020D8B"/>
    <w:rsid w:val="000247FE"/>
    <w:rsid w:val="000342FE"/>
    <w:rsid w:val="00041040"/>
    <w:rsid w:val="00041B13"/>
    <w:rsid w:val="0004539D"/>
    <w:rsid w:val="0005288F"/>
    <w:rsid w:val="00055BEC"/>
    <w:rsid w:val="00056B4B"/>
    <w:rsid w:val="000620AF"/>
    <w:rsid w:val="00066319"/>
    <w:rsid w:val="000663DB"/>
    <w:rsid w:val="000827A9"/>
    <w:rsid w:val="00087E0F"/>
    <w:rsid w:val="00091211"/>
    <w:rsid w:val="00093609"/>
    <w:rsid w:val="000A6AB6"/>
    <w:rsid w:val="000A6BC0"/>
    <w:rsid w:val="000B3A49"/>
    <w:rsid w:val="000B3AB6"/>
    <w:rsid w:val="000B611D"/>
    <w:rsid w:val="000C0D08"/>
    <w:rsid w:val="000C2EAA"/>
    <w:rsid w:val="000C519D"/>
    <w:rsid w:val="000D13FD"/>
    <w:rsid w:val="000D1AFF"/>
    <w:rsid w:val="000E5A21"/>
    <w:rsid w:val="000E6123"/>
    <w:rsid w:val="000F28B7"/>
    <w:rsid w:val="000F42BA"/>
    <w:rsid w:val="00107F68"/>
    <w:rsid w:val="00110DCD"/>
    <w:rsid w:val="0011107E"/>
    <w:rsid w:val="00116367"/>
    <w:rsid w:val="0013078B"/>
    <w:rsid w:val="00131F0F"/>
    <w:rsid w:val="001539DF"/>
    <w:rsid w:val="00157EDF"/>
    <w:rsid w:val="001619FD"/>
    <w:rsid w:val="00181096"/>
    <w:rsid w:val="00187398"/>
    <w:rsid w:val="001940E0"/>
    <w:rsid w:val="001A17C7"/>
    <w:rsid w:val="001B0BD0"/>
    <w:rsid w:val="001B3F2D"/>
    <w:rsid w:val="001B46BE"/>
    <w:rsid w:val="001B51AC"/>
    <w:rsid w:val="001E0959"/>
    <w:rsid w:val="001E0B29"/>
    <w:rsid w:val="001E5F71"/>
    <w:rsid w:val="001F1DF1"/>
    <w:rsid w:val="00212D8A"/>
    <w:rsid w:val="00221D40"/>
    <w:rsid w:val="00224443"/>
    <w:rsid w:val="002245D2"/>
    <w:rsid w:val="00231D3F"/>
    <w:rsid w:val="00236174"/>
    <w:rsid w:val="0023679B"/>
    <w:rsid w:val="00242E55"/>
    <w:rsid w:val="00251767"/>
    <w:rsid w:val="00262B56"/>
    <w:rsid w:val="00262BCC"/>
    <w:rsid w:val="00267FD8"/>
    <w:rsid w:val="00280ED6"/>
    <w:rsid w:val="00281C5F"/>
    <w:rsid w:val="002903A3"/>
    <w:rsid w:val="00291F6E"/>
    <w:rsid w:val="00295035"/>
    <w:rsid w:val="002A29AF"/>
    <w:rsid w:val="002B2BE1"/>
    <w:rsid w:val="002B6AF9"/>
    <w:rsid w:val="002B7236"/>
    <w:rsid w:val="002C39C3"/>
    <w:rsid w:val="002D3673"/>
    <w:rsid w:val="002E2D5D"/>
    <w:rsid w:val="002F567E"/>
    <w:rsid w:val="003002C3"/>
    <w:rsid w:val="0030167B"/>
    <w:rsid w:val="00307C56"/>
    <w:rsid w:val="00323DDF"/>
    <w:rsid w:val="00327B1C"/>
    <w:rsid w:val="0033134B"/>
    <w:rsid w:val="00334711"/>
    <w:rsid w:val="003745A3"/>
    <w:rsid w:val="003752FC"/>
    <w:rsid w:val="00376C6F"/>
    <w:rsid w:val="00380DF0"/>
    <w:rsid w:val="0038351B"/>
    <w:rsid w:val="0039457C"/>
    <w:rsid w:val="003A1A5D"/>
    <w:rsid w:val="003A6DA8"/>
    <w:rsid w:val="003C13BD"/>
    <w:rsid w:val="003C2B1B"/>
    <w:rsid w:val="003C656B"/>
    <w:rsid w:val="003D0E1F"/>
    <w:rsid w:val="003D1735"/>
    <w:rsid w:val="003E02D6"/>
    <w:rsid w:val="003E712B"/>
    <w:rsid w:val="003F2735"/>
    <w:rsid w:val="003F73E0"/>
    <w:rsid w:val="0040658F"/>
    <w:rsid w:val="00420B96"/>
    <w:rsid w:val="0042240F"/>
    <w:rsid w:val="00430835"/>
    <w:rsid w:val="0043094A"/>
    <w:rsid w:val="004448A9"/>
    <w:rsid w:val="00447288"/>
    <w:rsid w:val="0045460C"/>
    <w:rsid w:val="00460C2C"/>
    <w:rsid w:val="0046111E"/>
    <w:rsid w:val="0046318E"/>
    <w:rsid w:val="00465936"/>
    <w:rsid w:val="00467ED5"/>
    <w:rsid w:val="0047740E"/>
    <w:rsid w:val="00480C18"/>
    <w:rsid w:val="0048404B"/>
    <w:rsid w:val="004927F8"/>
    <w:rsid w:val="004A0127"/>
    <w:rsid w:val="004A78B1"/>
    <w:rsid w:val="004B2DAF"/>
    <w:rsid w:val="004C4FBE"/>
    <w:rsid w:val="004D306D"/>
    <w:rsid w:val="004D3D88"/>
    <w:rsid w:val="004E5A51"/>
    <w:rsid w:val="004F4D55"/>
    <w:rsid w:val="004F68D7"/>
    <w:rsid w:val="00501DDF"/>
    <w:rsid w:val="00503E3D"/>
    <w:rsid w:val="00504FB6"/>
    <w:rsid w:val="00505457"/>
    <w:rsid w:val="00514095"/>
    <w:rsid w:val="00514E8E"/>
    <w:rsid w:val="005219EF"/>
    <w:rsid w:val="00522A85"/>
    <w:rsid w:val="00527686"/>
    <w:rsid w:val="005329A5"/>
    <w:rsid w:val="005341BF"/>
    <w:rsid w:val="00534302"/>
    <w:rsid w:val="005354E3"/>
    <w:rsid w:val="00543EBA"/>
    <w:rsid w:val="00545BEA"/>
    <w:rsid w:val="0054609F"/>
    <w:rsid w:val="005530BE"/>
    <w:rsid w:val="005546CC"/>
    <w:rsid w:val="00557120"/>
    <w:rsid w:val="00572A29"/>
    <w:rsid w:val="00572FA1"/>
    <w:rsid w:val="00575742"/>
    <w:rsid w:val="00575EA6"/>
    <w:rsid w:val="005766CF"/>
    <w:rsid w:val="005856D4"/>
    <w:rsid w:val="00587654"/>
    <w:rsid w:val="00591B44"/>
    <w:rsid w:val="00591FEB"/>
    <w:rsid w:val="00592E42"/>
    <w:rsid w:val="00593B12"/>
    <w:rsid w:val="005A68A2"/>
    <w:rsid w:val="005B1684"/>
    <w:rsid w:val="005C0EB1"/>
    <w:rsid w:val="005C349C"/>
    <w:rsid w:val="005C7297"/>
    <w:rsid w:val="005C76CE"/>
    <w:rsid w:val="005D122A"/>
    <w:rsid w:val="005D277D"/>
    <w:rsid w:val="005D44A2"/>
    <w:rsid w:val="005D5556"/>
    <w:rsid w:val="005E1C28"/>
    <w:rsid w:val="005F3490"/>
    <w:rsid w:val="00606BAD"/>
    <w:rsid w:val="0061537C"/>
    <w:rsid w:val="00626296"/>
    <w:rsid w:val="00626B32"/>
    <w:rsid w:val="006309A0"/>
    <w:rsid w:val="006324ED"/>
    <w:rsid w:val="00635C33"/>
    <w:rsid w:val="006365B5"/>
    <w:rsid w:val="00641BA3"/>
    <w:rsid w:val="00646476"/>
    <w:rsid w:val="00651246"/>
    <w:rsid w:val="006520AA"/>
    <w:rsid w:val="0066248D"/>
    <w:rsid w:val="0066562A"/>
    <w:rsid w:val="006700A9"/>
    <w:rsid w:val="00673B0A"/>
    <w:rsid w:val="006910C0"/>
    <w:rsid w:val="006A6031"/>
    <w:rsid w:val="006C37A8"/>
    <w:rsid w:val="006C39A4"/>
    <w:rsid w:val="006C5881"/>
    <w:rsid w:val="006C6DA1"/>
    <w:rsid w:val="006C7088"/>
    <w:rsid w:val="006C738E"/>
    <w:rsid w:val="006D54E6"/>
    <w:rsid w:val="006E3871"/>
    <w:rsid w:val="006E414F"/>
    <w:rsid w:val="006E4DD1"/>
    <w:rsid w:val="006F1A52"/>
    <w:rsid w:val="006F43BF"/>
    <w:rsid w:val="006F4C73"/>
    <w:rsid w:val="006F7F60"/>
    <w:rsid w:val="00714BF0"/>
    <w:rsid w:val="0071657B"/>
    <w:rsid w:val="00722961"/>
    <w:rsid w:val="00724580"/>
    <w:rsid w:val="0072508C"/>
    <w:rsid w:val="00725102"/>
    <w:rsid w:val="00740A0A"/>
    <w:rsid w:val="00766190"/>
    <w:rsid w:val="00772C2C"/>
    <w:rsid w:val="00786A8E"/>
    <w:rsid w:val="00790E14"/>
    <w:rsid w:val="00791E22"/>
    <w:rsid w:val="007938F8"/>
    <w:rsid w:val="007A1453"/>
    <w:rsid w:val="007B4988"/>
    <w:rsid w:val="007C00E6"/>
    <w:rsid w:val="007C375C"/>
    <w:rsid w:val="007C4B33"/>
    <w:rsid w:val="007C4B63"/>
    <w:rsid w:val="00801EAA"/>
    <w:rsid w:val="008060E7"/>
    <w:rsid w:val="00806A73"/>
    <w:rsid w:val="00815AE7"/>
    <w:rsid w:val="00817D76"/>
    <w:rsid w:val="008238BC"/>
    <w:rsid w:val="0082713D"/>
    <w:rsid w:val="00830187"/>
    <w:rsid w:val="00840462"/>
    <w:rsid w:val="008458C8"/>
    <w:rsid w:val="0084793A"/>
    <w:rsid w:val="00854232"/>
    <w:rsid w:val="008543FE"/>
    <w:rsid w:val="008548E5"/>
    <w:rsid w:val="008568FB"/>
    <w:rsid w:val="00862C64"/>
    <w:rsid w:val="0086327B"/>
    <w:rsid w:val="00863B68"/>
    <w:rsid w:val="008647EA"/>
    <w:rsid w:val="00876C78"/>
    <w:rsid w:val="00876D8C"/>
    <w:rsid w:val="008815FA"/>
    <w:rsid w:val="00882397"/>
    <w:rsid w:val="00884B43"/>
    <w:rsid w:val="00890D77"/>
    <w:rsid w:val="008A76AC"/>
    <w:rsid w:val="008B26C6"/>
    <w:rsid w:val="008C0000"/>
    <w:rsid w:val="008C75FC"/>
    <w:rsid w:val="008F2E63"/>
    <w:rsid w:val="008F6624"/>
    <w:rsid w:val="008F7F00"/>
    <w:rsid w:val="0090256D"/>
    <w:rsid w:val="00906DDD"/>
    <w:rsid w:val="00907177"/>
    <w:rsid w:val="009120EB"/>
    <w:rsid w:val="009167F5"/>
    <w:rsid w:val="00916F55"/>
    <w:rsid w:val="00920446"/>
    <w:rsid w:val="009206C4"/>
    <w:rsid w:val="00924971"/>
    <w:rsid w:val="009522FD"/>
    <w:rsid w:val="009722A6"/>
    <w:rsid w:val="009872A0"/>
    <w:rsid w:val="00987C0B"/>
    <w:rsid w:val="00997030"/>
    <w:rsid w:val="00997288"/>
    <w:rsid w:val="009A30EA"/>
    <w:rsid w:val="009A6CCC"/>
    <w:rsid w:val="009B12F3"/>
    <w:rsid w:val="009B2C1B"/>
    <w:rsid w:val="009B3405"/>
    <w:rsid w:val="009B4E79"/>
    <w:rsid w:val="009B5ECB"/>
    <w:rsid w:val="009C23F3"/>
    <w:rsid w:val="009C54EC"/>
    <w:rsid w:val="009D2B3E"/>
    <w:rsid w:val="009E24F3"/>
    <w:rsid w:val="009F0FB4"/>
    <w:rsid w:val="009F2488"/>
    <w:rsid w:val="009F64C2"/>
    <w:rsid w:val="00A01FE1"/>
    <w:rsid w:val="00A1445B"/>
    <w:rsid w:val="00A167E1"/>
    <w:rsid w:val="00A25E8A"/>
    <w:rsid w:val="00A304E3"/>
    <w:rsid w:val="00A315A5"/>
    <w:rsid w:val="00A45BF8"/>
    <w:rsid w:val="00A666A1"/>
    <w:rsid w:val="00A866C6"/>
    <w:rsid w:val="00A925AB"/>
    <w:rsid w:val="00A93731"/>
    <w:rsid w:val="00AA1868"/>
    <w:rsid w:val="00AC0453"/>
    <w:rsid w:val="00AC3911"/>
    <w:rsid w:val="00AD51E6"/>
    <w:rsid w:val="00AE0C45"/>
    <w:rsid w:val="00AE2B6D"/>
    <w:rsid w:val="00AE2BF7"/>
    <w:rsid w:val="00AF008B"/>
    <w:rsid w:val="00AF0EC2"/>
    <w:rsid w:val="00AF7B00"/>
    <w:rsid w:val="00B14033"/>
    <w:rsid w:val="00B20816"/>
    <w:rsid w:val="00B244DB"/>
    <w:rsid w:val="00B3321E"/>
    <w:rsid w:val="00B411DC"/>
    <w:rsid w:val="00B43B3F"/>
    <w:rsid w:val="00B45A93"/>
    <w:rsid w:val="00B67E24"/>
    <w:rsid w:val="00B8067B"/>
    <w:rsid w:val="00B955BD"/>
    <w:rsid w:val="00BB3346"/>
    <w:rsid w:val="00BC0B18"/>
    <w:rsid w:val="00BC35CB"/>
    <w:rsid w:val="00BC4B4A"/>
    <w:rsid w:val="00BE45F1"/>
    <w:rsid w:val="00BF3FFD"/>
    <w:rsid w:val="00BF4628"/>
    <w:rsid w:val="00BF4E3B"/>
    <w:rsid w:val="00C022BA"/>
    <w:rsid w:val="00C03ADC"/>
    <w:rsid w:val="00C07254"/>
    <w:rsid w:val="00C164FF"/>
    <w:rsid w:val="00C2223E"/>
    <w:rsid w:val="00C27D7E"/>
    <w:rsid w:val="00C308E4"/>
    <w:rsid w:val="00C37931"/>
    <w:rsid w:val="00C45EAC"/>
    <w:rsid w:val="00C560DE"/>
    <w:rsid w:val="00C56F08"/>
    <w:rsid w:val="00C64590"/>
    <w:rsid w:val="00C653EE"/>
    <w:rsid w:val="00C6575B"/>
    <w:rsid w:val="00C77C0A"/>
    <w:rsid w:val="00C82422"/>
    <w:rsid w:val="00C839E1"/>
    <w:rsid w:val="00C9343B"/>
    <w:rsid w:val="00CA5061"/>
    <w:rsid w:val="00CC151B"/>
    <w:rsid w:val="00CE33DE"/>
    <w:rsid w:val="00CE47EC"/>
    <w:rsid w:val="00CE4967"/>
    <w:rsid w:val="00CF3045"/>
    <w:rsid w:val="00D047D8"/>
    <w:rsid w:val="00D13F95"/>
    <w:rsid w:val="00D26E58"/>
    <w:rsid w:val="00D31D62"/>
    <w:rsid w:val="00D347F6"/>
    <w:rsid w:val="00D4128B"/>
    <w:rsid w:val="00D45484"/>
    <w:rsid w:val="00D65462"/>
    <w:rsid w:val="00D76456"/>
    <w:rsid w:val="00D91D41"/>
    <w:rsid w:val="00D97EEA"/>
    <w:rsid w:val="00DA1FD4"/>
    <w:rsid w:val="00DB1275"/>
    <w:rsid w:val="00DC176D"/>
    <w:rsid w:val="00DC3410"/>
    <w:rsid w:val="00DD1042"/>
    <w:rsid w:val="00DE16C9"/>
    <w:rsid w:val="00DE6AD2"/>
    <w:rsid w:val="00DF6414"/>
    <w:rsid w:val="00E00E33"/>
    <w:rsid w:val="00E03B71"/>
    <w:rsid w:val="00E10EA2"/>
    <w:rsid w:val="00E13437"/>
    <w:rsid w:val="00E17B39"/>
    <w:rsid w:val="00E23171"/>
    <w:rsid w:val="00E27424"/>
    <w:rsid w:val="00E3182D"/>
    <w:rsid w:val="00E36B80"/>
    <w:rsid w:val="00E41B45"/>
    <w:rsid w:val="00E44940"/>
    <w:rsid w:val="00E6320D"/>
    <w:rsid w:val="00E63E3E"/>
    <w:rsid w:val="00E6549D"/>
    <w:rsid w:val="00E72594"/>
    <w:rsid w:val="00E813BE"/>
    <w:rsid w:val="00E86E66"/>
    <w:rsid w:val="00E924C4"/>
    <w:rsid w:val="00E93D81"/>
    <w:rsid w:val="00E93ED6"/>
    <w:rsid w:val="00E975BA"/>
    <w:rsid w:val="00EA6EDB"/>
    <w:rsid w:val="00EB40E8"/>
    <w:rsid w:val="00EB7600"/>
    <w:rsid w:val="00EC1C64"/>
    <w:rsid w:val="00ED22C8"/>
    <w:rsid w:val="00EE045D"/>
    <w:rsid w:val="00EE3CCC"/>
    <w:rsid w:val="00EE7BD6"/>
    <w:rsid w:val="00F0457F"/>
    <w:rsid w:val="00F04808"/>
    <w:rsid w:val="00F21450"/>
    <w:rsid w:val="00F2601D"/>
    <w:rsid w:val="00F44D7C"/>
    <w:rsid w:val="00F5218C"/>
    <w:rsid w:val="00F72893"/>
    <w:rsid w:val="00F7680E"/>
    <w:rsid w:val="00F8172E"/>
    <w:rsid w:val="00F84F4B"/>
    <w:rsid w:val="00F852C5"/>
    <w:rsid w:val="00F93E1C"/>
    <w:rsid w:val="00F97073"/>
    <w:rsid w:val="00FA6026"/>
    <w:rsid w:val="00FC3B28"/>
    <w:rsid w:val="00FC580D"/>
    <w:rsid w:val="00FD5069"/>
    <w:rsid w:val="00FE0581"/>
    <w:rsid w:val="00FE0663"/>
    <w:rsid w:val="00FE0D0D"/>
    <w:rsid w:val="00FE27C0"/>
    <w:rsid w:val="00FE580F"/>
    <w:rsid w:val="00FF0B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9D576A6E-F84D-45D7-86CB-8673D5FA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ind w:right="57"/>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508C"/>
  </w:style>
  <w:style w:type="paragraph" w:styleId="Heading1">
    <w:name w:val="heading 1"/>
    <w:basedOn w:val="Normal"/>
    <w:link w:val="Heading1Char"/>
    <w:qFormat/>
    <w:rsid w:val="00890D77"/>
    <w:pPr>
      <w:spacing w:before="100" w:beforeAutospacing="1" w:after="100" w:afterAutospacing="1"/>
      <w:outlineLvl w:val="0"/>
    </w:pPr>
    <w:rPr>
      <w:rFonts w:ascii="Times New Roman" w:eastAsia="Times New Roman" w:hAnsi="Times New Roman" w:cs="Times New Roman"/>
      <w:b/>
      <w:bCs/>
      <w:kern w:val="36"/>
      <w:sz w:val="31"/>
      <w:szCs w:val="31"/>
    </w:rPr>
  </w:style>
  <w:style w:type="paragraph" w:styleId="Heading3">
    <w:name w:val="heading 3"/>
    <w:basedOn w:val="Normal"/>
    <w:next w:val="Normal"/>
    <w:link w:val="Heading3Char"/>
    <w:uiPriority w:val="9"/>
    <w:unhideWhenUsed/>
    <w:qFormat/>
    <w:rsid w:val="00890D77"/>
    <w:pPr>
      <w:keepNext/>
      <w:spacing w:before="240" w:after="60"/>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90D77"/>
    <w:rPr>
      <w:rFonts w:ascii="Times New Roman" w:eastAsia="Times New Roman" w:hAnsi="Times New Roman" w:cs="Times New Roman"/>
      <w:b/>
      <w:bCs/>
      <w:kern w:val="36"/>
      <w:sz w:val="31"/>
      <w:szCs w:val="31"/>
    </w:rPr>
  </w:style>
  <w:style w:type="character" w:customStyle="1" w:styleId="Heading3Char">
    <w:name w:val="Heading 3 Char"/>
    <w:basedOn w:val="DefaultParagraphFont"/>
    <w:link w:val="Heading3"/>
    <w:uiPriority w:val="9"/>
    <w:rsid w:val="00890D77"/>
    <w:rPr>
      <w:rFonts w:ascii="Cambria" w:eastAsia="Times New Roman" w:hAnsi="Cambria" w:cs="Times New Roman"/>
      <w:b/>
      <w:bCs/>
      <w:sz w:val="26"/>
      <w:szCs w:val="26"/>
    </w:rPr>
  </w:style>
  <w:style w:type="numbering" w:customStyle="1" w:styleId="NoList1">
    <w:name w:val="No List1"/>
    <w:next w:val="NoList"/>
    <w:uiPriority w:val="99"/>
    <w:semiHidden/>
    <w:unhideWhenUsed/>
    <w:rsid w:val="00890D77"/>
  </w:style>
  <w:style w:type="paragraph" w:styleId="Title">
    <w:name w:val="Title"/>
    <w:basedOn w:val="Normal"/>
    <w:link w:val="TitleChar"/>
    <w:qFormat/>
    <w:rsid w:val="00890D77"/>
    <w:pPr>
      <w:overflowPunct w:val="0"/>
      <w:autoSpaceDE w:val="0"/>
      <w:autoSpaceDN w:val="0"/>
      <w:adjustRightInd w:val="0"/>
      <w:spacing w:before="100"/>
      <w:ind w:firstLine="720"/>
      <w:jc w:val="center"/>
      <w:textAlignment w:val="baseline"/>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890D77"/>
    <w:rPr>
      <w:rFonts w:ascii="Times New Roman" w:eastAsia="Times New Roman" w:hAnsi="Times New Roman" w:cs="Times New Roman"/>
      <w:b/>
      <w:sz w:val="28"/>
      <w:szCs w:val="20"/>
    </w:rPr>
  </w:style>
  <w:style w:type="paragraph" w:styleId="ListParagraph">
    <w:name w:val="List Paragraph"/>
    <w:basedOn w:val="Normal"/>
    <w:uiPriority w:val="99"/>
    <w:qFormat/>
    <w:rsid w:val="00890D77"/>
    <w:pPr>
      <w:ind w:left="720"/>
      <w:contextualSpacing/>
    </w:pPr>
    <w:rPr>
      <w:rFonts w:ascii="Times New Roman" w:eastAsia="Times New Roman" w:hAnsi="Times New Roman" w:cs="Times New Roman"/>
      <w:sz w:val="24"/>
      <w:szCs w:val="24"/>
    </w:rPr>
  </w:style>
  <w:style w:type="paragraph" w:customStyle="1" w:styleId="TableContents">
    <w:name w:val="Table Contents"/>
    <w:basedOn w:val="Normal"/>
    <w:rsid w:val="00890D77"/>
    <w:pPr>
      <w:suppressLineNumbers/>
      <w:suppressAutoHyphens/>
    </w:pPr>
    <w:rPr>
      <w:rFonts w:ascii="Times New Roman" w:eastAsia="Times New Roman" w:hAnsi="Times New Roman" w:cs="Times New Roman"/>
      <w:sz w:val="20"/>
      <w:szCs w:val="20"/>
      <w:lang w:val="ru-RU" w:eastAsia="ar-SA"/>
    </w:rPr>
  </w:style>
  <w:style w:type="paragraph" w:styleId="BalloonText">
    <w:name w:val="Balloon Text"/>
    <w:basedOn w:val="Normal"/>
    <w:link w:val="BalloonTextChar"/>
    <w:uiPriority w:val="99"/>
    <w:semiHidden/>
    <w:unhideWhenUsed/>
    <w:rsid w:val="00890D77"/>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890D77"/>
    <w:rPr>
      <w:rFonts w:ascii="Tahoma" w:eastAsia="Times New Roman" w:hAnsi="Tahoma" w:cs="Tahoma"/>
      <w:sz w:val="16"/>
      <w:szCs w:val="16"/>
    </w:rPr>
  </w:style>
  <w:style w:type="character" w:customStyle="1" w:styleId="a">
    <w:name w:val="Основной текст_"/>
    <w:basedOn w:val="DefaultParagraphFont"/>
    <w:link w:val="3"/>
    <w:rsid w:val="00890D77"/>
    <w:rPr>
      <w:rFonts w:ascii="Tahoma" w:eastAsia="Tahoma" w:hAnsi="Tahoma" w:cs="Tahoma"/>
      <w:spacing w:val="-3"/>
      <w:sz w:val="21"/>
      <w:szCs w:val="21"/>
      <w:shd w:val="clear" w:color="auto" w:fill="FFFFFF"/>
    </w:rPr>
  </w:style>
  <w:style w:type="character" w:customStyle="1" w:styleId="8pt0pt">
    <w:name w:val="Основной текст + 8 pt;Полужирный;Интервал 0 pt"/>
    <w:basedOn w:val="a"/>
    <w:rsid w:val="00890D77"/>
    <w:rPr>
      <w:rFonts w:ascii="Tahoma" w:eastAsia="Tahoma" w:hAnsi="Tahoma" w:cs="Tahoma"/>
      <w:b/>
      <w:bCs/>
      <w:color w:val="000000"/>
      <w:spacing w:val="2"/>
      <w:w w:val="100"/>
      <w:position w:val="0"/>
      <w:sz w:val="16"/>
      <w:szCs w:val="16"/>
      <w:shd w:val="clear" w:color="auto" w:fill="FFFFFF"/>
      <w:lang w:val="ru-RU" w:eastAsia="ru-RU" w:bidi="ru-RU"/>
    </w:rPr>
  </w:style>
  <w:style w:type="character" w:customStyle="1" w:styleId="1">
    <w:name w:val="Основной текст1"/>
    <w:basedOn w:val="a"/>
    <w:rsid w:val="00890D77"/>
    <w:rPr>
      <w:rFonts w:ascii="Tahoma" w:eastAsia="Tahoma" w:hAnsi="Tahoma" w:cs="Tahoma"/>
      <w:color w:val="000000"/>
      <w:spacing w:val="-3"/>
      <w:w w:val="100"/>
      <w:position w:val="0"/>
      <w:sz w:val="21"/>
      <w:szCs w:val="21"/>
      <w:shd w:val="clear" w:color="auto" w:fill="FFFFFF"/>
      <w:lang w:val="en-US" w:eastAsia="en-US" w:bidi="en-US"/>
    </w:rPr>
  </w:style>
  <w:style w:type="paragraph" w:customStyle="1" w:styleId="3">
    <w:name w:val="Основной текст3"/>
    <w:basedOn w:val="Normal"/>
    <w:link w:val="a"/>
    <w:rsid w:val="00890D77"/>
    <w:pPr>
      <w:widowControl w:val="0"/>
      <w:shd w:val="clear" w:color="auto" w:fill="FFFFFF"/>
      <w:spacing w:line="259" w:lineRule="exact"/>
    </w:pPr>
    <w:rPr>
      <w:rFonts w:ascii="Tahoma" w:eastAsia="Tahoma" w:hAnsi="Tahoma" w:cs="Tahoma"/>
      <w:spacing w:val="-3"/>
      <w:sz w:val="21"/>
      <w:szCs w:val="21"/>
    </w:rPr>
  </w:style>
  <w:style w:type="character" w:styleId="Emphasis">
    <w:name w:val="Emphasis"/>
    <w:basedOn w:val="DefaultParagraphFont"/>
    <w:uiPriority w:val="20"/>
    <w:qFormat/>
    <w:rsid w:val="00890D77"/>
    <w:rPr>
      <w:i/>
      <w:iCs/>
    </w:rPr>
  </w:style>
  <w:style w:type="paragraph" w:styleId="NoSpacing">
    <w:name w:val="No Spacing"/>
    <w:uiPriority w:val="1"/>
    <w:qFormat/>
    <w:rsid w:val="00890D77"/>
    <w:rPr>
      <w:rFonts w:ascii="Times New Roman" w:eastAsia="Times New Roman" w:hAnsi="Times New Roman" w:cs="Times New Roman"/>
      <w:sz w:val="24"/>
      <w:szCs w:val="24"/>
    </w:rPr>
  </w:style>
  <w:style w:type="character" w:customStyle="1" w:styleId="hps">
    <w:name w:val="hps"/>
    <w:basedOn w:val="DefaultParagraphFont"/>
    <w:rsid w:val="00890D77"/>
  </w:style>
  <w:style w:type="character" w:customStyle="1" w:styleId="shorttext">
    <w:name w:val="short_text"/>
    <w:basedOn w:val="DefaultParagraphFont"/>
    <w:rsid w:val="00890D77"/>
  </w:style>
  <w:style w:type="paragraph" w:styleId="Header">
    <w:name w:val="header"/>
    <w:basedOn w:val="Normal"/>
    <w:link w:val="HeaderChar"/>
    <w:uiPriority w:val="99"/>
    <w:unhideWhenUsed/>
    <w:rsid w:val="00380DF0"/>
    <w:pPr>
      <w:tabs>
        <w:tab w:val="center" w:pos="4680"/>
        <w:tab w:val="right" w:pos="9360"/>
      </w:tabs>
    </w:pPr>
  </w:style>
  <w:style w:type="character" w:customStyle="1" w:styleId="HeaderChar">
    <w:name w:val="Header Char"/>
    <w:basedOn w:val="DefaultParagraphFont"/>
    <w:link w:val="Header"/>
    <w:uiPriority w:val="99"/>
    <w:rsid w:val="00380DF0"/>
  </w:style>
  <w:style w:type="paragraph" w:styleId="Footer">
    <w:name w:val="footer"/>
    <w:basedOn w:val="Normal"/>
    <w:link w:val="FooterChar"/>
    <w:uiPriority w:val="99"/>
    <w:unhideWhenUsed/>
    <w:rsid w:val="00380DF0"/>
    <w:pPr>
      <w:tabs>
        <w:tab w:val="center" w:pos="4680"/>
        <w:tab w:val="right" w:pos="9360"/>
      </w:tabs>
    </w:pPr>
  </w:style>
  <w:style w:type="character" w:customStyle="1" w:styleId="FooterChar">
    <w:name w:val="Footer Char"/>
    <w:basedOn w:val="DefaultParagraphFont"/>
    <w:link w:val="Footer"/>
    <w:uiPriority w:val="99"/>
    <w:rsid w:val="00380DF0"/>
  </w:style>
  <w:style w:type="character" w:customStyle="1" w:styleId="Bodytext2">
    <w:name w:val="Body text (2)_"/>
    <w:basedOn w:val="DefaultParagraphFont"/>
    <w:link w:val="Bodytext20"/>
    <w:rsid w:val="003E02D6"/>
    <w:rPr>
      <w:rFonts w:ascii="Tahoma" w:eastAsia="Tahoma" w:hAnsi="Tahoma" w:cs="Tahoma"/>
      <w:shd w:val="clear" w:color="auto" w:fill="FFFFFF"/>
    </w:rPr>
  </w:style>
  <w:style w:type="paragraph" w:customStyle="1" w:styleId="Bodytext20">
    <w:name w:val="Body text (2)"/>
    <w:basedOn w:val="Normal"/>
    <w:link w:val="Bodytext2"/>
    <w:rsid w:val="003E02D6"/>
    <w:pPr>
      <w:widowControl w:val="0"/>
      <w:shd w:val="clear" w:color="auto" w:fill="FFFFFF"/>
      <w:spacing w:before="240" w:after="900" w:line="0" w:lineRule="atLeast"/>
      <w:ind w:hanging="760"/>
    </w:pPr>
    <w:rPr>
      <w:rFonts w:ascii="Tahoma" w:eastAsia="Tahoma" w:hAnsi="Tahoma" w:cs="Tahoma"/>
    </w:rPr>
  </w:style>
  <w:style w:type="table" w:styleId="TableGrid">
    <w:name w:val="Table Grid"/>
    <w:basedOn w:val="TableNormal"/>
    <w:uiPriority w:val="59"/>
    <w:rsid w:val="00376C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DefaultParagraphFont"/>
    <w:rsid w:val="000163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7868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5226ED-5D38-4354-9269-C092A65A1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13</Pages>
  <Words>7053</Words>
  <Characters>40203</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Mrkobrada Sreten</dc:creator>
  <cp:lastModifiedBy>Cerek Branislav</cp:lastModifiedBy>
  <cp:revision>12</cp:revision>
  <dcterms:created xsi:type="dcterms:W3CDTF">2021-12-08T07:06:00Z</dcterms:created>
  <dcterms:modified xsi:type="dcterms:W3CDTF">2023-10-24T07:54:00Z</dcterms:modified>
</cp:coreProperties>
</file>